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BEA83E" w14:textId="77777777" w:rsidR="006D6926" w:rsidRPr="00A603AF" w:rsidRDefault="006D6926" w:rsidP="006F21D9">
      <w:pPr>
        <w:widowControl w:val="0"/>
        <w:spacing w:after="160"/>
        <w:ind w:firstLine="567"/>
        <w:contextualSpacing/>
        <w:jc w:val="right"/>
        <w:rPr>
          <w:rFonts w:ascii="GHEA Grapalat" w:hAnsi="GHEA Grapalat" w:cs="Sylfaen"/>
          <w:i/>
          <w:sz w:val="22"/>
          <w:szCs w:val="22"/>
        </w:rPr>
      </w:pPr>
      <w:r w:rsidRPr="00A603AF">
        <w:rPr>
          <w:rFonts w:ascii="GHEA Grapalat" w:hAnsi="GHEA Grapalat"/>
          <w:i/>
          <w:sz w:val="22"/>
          <w:szCs w:val="22"/>
        </w:rPr>
        <w:t>Приложение №</w:t>
      </w:r>
      <w:r w:rsidR="001E07D4">
        <w:rPr>
          <w:rFonts w:ascii="GHEA Grapalat" w:hAnsi="GHEA Grapalat"/>
          <w:i/>
          <w:sz w:val="22"/>
          <w:szCs w:val="22"/>
        </w:rPr>
        <w:t>9</w:t>
      </w:r>
      <w:r w:rsidR="00665EB9" w:rsidRPr="00A603AF">
        <w:rPr>
          <w:rFonts w:ascii="GHEA Grapalat" w:hAnsi="GHEA Grapalat"/>
          <w:i/>
          <w:sz w:val="22"/>
          <w:szCs w:val="22"/>
        </w:rPr>
        <w:t xml:space="preserve"> </w:t>
      </w:r>
    </w:p>
    <w:p w14:paraId="2D48FAB0" w14:textId="77777777" w:rsidR="006F21D9" w:rsidRDefault="006D6926" w:rsidP="006F21D9">
      <w:pPr>
        <w:widowControl w:val="0"/>
        <w:spacing w:after="160"/>
        <w:ind w:firstLine="567"/>
        <w:contextualSpacing/>
        <w:jc w:val="right"/>
        <w:rPr>
          <w:rFonts w:ascii="GHEA Grapalat" w:hAnsi="GHEA Grapalat" w:cs="Sylfaen"/>
          <w:i/>
        </w:rPr>
      </w:pPr>
      <w:r w:rsidRPr="00A603AF">
        <w:rPr>
          <w:rFonts w:ascii="GHEA Grapalat" w:hAnsi="GHEA Grapalat"/>
          <w:i/>
          <w:sz w:val="22"/>
          <w:szCs w:val="22"/>
        </w:rPr>
        <w:t xml:space="preserve">к приказу Министра финансов РА </w:t>
      </w:r>
      <w:r w:rsidRPr="00A603AF">
        <w:rPr>
          <w:rFonts w:ascii="GHEA Grapalat" w:hAnsi="GHEA Grapalat" w:cs="Sylfaen"/>
          <w:i/>
          <w:sz w:val="22"/>
          <w:szCs w:val="22"/>
        </w:rPr>
        <w:br/>
      </w:r>
      <w:r w:rsidR="006F21D9">
        <w:rPr>
          <w:rFonts w:ascii="GHEA Grapalat" w:hAnsi="GHEA Grapalat"/>
          <w:i/>
        </w:rPr>
        <w:t>от 01 июля 2025 года № 239</w:t>
      </w:r>
      <w:r w:rsidR="006F21D9">
        <w:rPr>
          <w:rFonts w:ascii="GHEA Grapalat" w:hAnsi="GHEA Grapalat"/>
          <w:i/>
          <w:lang w:val="hy-AM"/>
        </w:rPr>
        <w:t>-</w:t>
      </w:r>
      <w:r w:rsidR="006F21D9">
        <w:rPr>
          <w:rFonts w:ascii="GHEA Grapalat" w:hAnsi="GHEA Grapalat"/>
          <w:i/>
        </w:rPr>
        <w:t>A</w:t>
      </w:r>
    </w:p>
    <w:p w14:paraId="63C5F333" w14:textId="77777777" w:rsidR="006D6926" w:rsidRPr="00A603AF" w:rsidRDefault="006D6926" w:rsidP="00E8561F">
      <w:pPr>
        <w:widowControl w:val="0"/>
        <w:spacing w:after="160"/>
        <w:ind w:firstLine="567"/>
        <w:contextualSpacing/>
        <w:jc w:val="right"/>
        <w:rPr>
          <w:rFonts w:ascii="GHEA Grapalat" w:hAnsi="GHEA Grapalat" w:cs="Sylfaen"/>
          <w:i/>
          <w:sz w:val="22"/>
          <w:szCs w:val="22"/>
        </w:rPr>
      </w:pPr>
    </w:p>
    <w:p w14:paraId="3C0FD8E3" w14:textId="77777777" w:rsidR="00E8561F" w:rsidRDefault="00E8561F" w:rsidP="00B36AC2">
      <w:pPr>
        <w:widowControl w:val="0"/>
        <w:ind w:right="-7" w:firstLine="567"/>
        <w:jc w:val="right"/>
        <w:rPr>
          <w:rFonts w:ascii="GHEA Grapalat" w:hAnsi="GHEA Grapalat"/>
          <w:i/>
          <w:u w:val="single"/>
        </w:rPr>
      </w:pPr>
    </w:p>
    <w:p w14:paraId="70B43A42" w14:textId="77777777" w:rsidR="00642EFE" w:rsidRPr="009044F1" w:rsidRDefault="00642EFE" w:rsidP="00B36AC2">
      <w:pPr>
        <w:pStyle w:val="a3"/>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4D2BEE50" w14:textId="07A96E2A" w:rsidR="00642EFE" w:rsidRPr="00BA7128" w:rsidRDefault="00B36AC2" w:rsidP="00B36AC2">
      <w:pPr>
        <w:pStyle w:val="a3"/>
        <w:widowControl w:val="0"/>
        <w:spacing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14:paraId="10109F45" w14:textId="77777777" w:rsidR="00B36AC2"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p>
    <w:p w14:paraId="398F1E37" w14:textId="7833DA0C"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w:t>
      </w:r>
      <w:r w:rsidR="00A5412D">
        <w:rPr>
          <w:rFonts w:ascii="GHEA Grapalat" w:hAnsi="GHEA Grapalat"/>
          <w:i w:val="0"/>
          <w:sz w:val="24"/>
          <w:szCs w:val="24"/>
          <w:lang w:val="hy-AM"/>
        </w:rPr>
        <w:t>26</w:t>
      </w:r>
      <w:r w:rsidRPr="009044F1">
        <w:rPr>
          <w:rFonts w:ascii="GHEA Grapalat" w:hAnsi="GHEA Grapalat"/>
          <w:i w:val="0"/>
          <w:sz w:val="24"/>
          <w:szCs w:val="24"/>
        </w:rPr>
        <w:t>" "</w:t>
      </w:r>
      <w:r w:rsidR="00B36AC2" w:rsidRPr="00B36AC2">
        <w:rPr>
          <w:rFonts w:ascii="GHEA Grapalat" w:hAnsi="GHEA Grapalat"/>
          <w:i w:val="0"/>
          <w:sz w:val="24"/>
          <w:szCs w:val="24"/>
        </w:rPr>
        <w:t xml:space="preserve"> </w:t>
      </w:r>
      <w:proofErr w:type="spellStart"/>
      <w:r w:rsidR="00A5412D" w:rsidRPr="00A5412D">
        <w:rPr>
          <w:rFonts w:ascii="GHEA Grapalat" w:hAnsi="GHEA Grapalat"/>
          <w:i w:val="0"/>
          <w:sz w:val="24"/>
          <w:szCs w:val="24"/>
        </w:rPr>
        <w:t>Сентябрь</w:t>
      </w:r>
      <w:r w:rsidR="00B36AC2">
        <w:rPr>
          <w:rFonts w:ascii="GHEA Grapalat" w:hAnsi="GHEA Grapalat"/>
          <w:i w:val="0"/>
          <w:sz w:val="24"/>
          <w:szCs w:val="24"/>
        </w:rPr>
        <w:t>я</w:t>
      </w:r>
      <w:proofErr w:type="spellEnd"/>
      <w:r w:rsidR="00B36AC2" w:rsidRPr="009044F1">
        <w:rPr>
          <w:rFonts w:ascii="GHEA Grapalat" w:hAnsi="GHEA Grapalat"/>
          <w:i w:val="0"/>
          <w:sz w:val="24"/>
          <w:szCs w:val="24"/>
        </w:rPr>
        <w:t xml:space="preserve"> </w:t>
      </w:r>
      <w:r w:rsidRPr="009044F1">
        <w:rPr>
          <w:rFonts w:ascii="GHEA Grapalat" w:hAnsi="GHEA Grapalat"/>
          <w:i w:val="0"/>
          <w:sz w:val="24"/>
          <w:szCs w:val="24"/>
        </w:rPr>
        <w:t>" 20</w:t>
      </w:r>
      <w:r w:rsidR="00B36AC2" w:rsidRPr="00B36AC2">
        <w:rPr>
          <w:rFonts w:ascii="GHEA Grapalat" w:hAnsi="GHEA Grapalat"/>
          <w:i w:val="0"/>
          <w:sz w:val="24"/>
          <w:szCs w:val="24"/>
        </w:rPr>
        <w:t>25</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B36AC2" w:rsidRPr="00B36AC2">
        <w:rPr>
          <w:rFonts w:ascii="GHEA Grapalat" w:hAnsi="GHEA Grapalat"/>
          <w:i w:val="0"/>
          <w:sz w:val="24"/>
          <w:szCs w:val="24"/>
        </w:rPr>
        <w:t>1</w:t>
      </w:r>
      <w:r w:rsidRPr="009044F1">
        <w:rPr>
          <w:rFonts w:ascii="GHEA Grapalat" w:hAnsi="GHEA Grapalat"/>
          <w:i w:val="0"/>
          <w:sz w:val="24"/>
          <w:szCs w:val="24"/>
        </w:rPr>
        <w:t xml:space="preserve">" </w:t>
      </w:r>
    </w:p>
    <w:p w14:paraId="4286E8FD" w14:textId="4A8EE0FC" w:rsidR="0091042F" w:rsidRPr="009044F1" w:rsidRDefault="0006703E" w:rsidP="00B46D5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A5412D">
        <w:rPr>
          <w:rFonts w:ascii="GHEA Grapalat" w:hAnsi="GHEA Grapalat"/>
          <w:i w:val="0"/>
          <w:sz w:val="24"/>
          <w:szCs w:val="24"/>
        </w:rPr>
        <w:t>ԳՀԱՇՁԲ-ՀՎԿԱԿ-2025-65</w:t>
      </w:r>
      <w:r w:rsidR="00B36AC2">
        <w:rPr>
          <w:rFonts w:ascii="GHEA Grapalat" w:hAnsi="GHEA Grapalat"/>
          <w:i w:val="0"/>
          <w:sz w:val="24"/>
          <w:szCs w:val="24"/>
        </w:rPr>
        <w:t xml:space="preserve">        </w:t>
      </w:r>
    </w:p>
    <w:p w14:paraId="6A33F4DD" w14:textId="77777777" w:rsidR="00B36AC2" w:rsidRPr="00E13BA4" w:rsidRDefault="00B36AC2" w:rsidP="00B36AC2">
      <w:pPr>
        <w:pStyle w:val="a3"/>
        <w:widowControl w:val="0"/>
        <w:spacing w:line="240" w:lineRule="auto"/>
        <w:ind w:firstLine="709"/>
        <w:contextualSpacing/>
        <w:rPr>
          <w:rFonts w:ascii="GHEA Grapalat" w:hAnsi="GHEA Grapalat"/>
          <w:i w:val="0"/>
          <w:sz w:val="24"/>
          <w:szCs w:val="24"/>
          <w:lang w:val="hy-AM"/>
        </w:rPr>
      </w:pPr>
      <w:r>
        <w:rPr>
          <w:rFonts w:ascii="GHEA Grapalat" w:hAnsi="GHEA Grapalat"/>
          <w:i w:val="0"/>
          <w:sz w:val="24"/>
          <w:szCs w:val="24"/>
        </w:rPr>
        <w:t>Заказчик</w:t>
      </w:r>
      <w:r w:rsidRPr="0091710E">
        <w:rPr>
          <w:rFonts w:ascii="GHEA Grapalat" w:hAnsi="GHEA Grapalat"/>
          <w:b/>
          <w:i w:val="0"/>
          <w:sz w:val="24"/>
          <w:szCs w:val="24"/>
        </w:rPr>
        <w:t xml:space="preserve"> </w:t>
      </w:r>
      <w:r w:rsidRPr="00DB23E1">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находящийся по адресу</w:t>
      </w:r>
      <w:r w:rsidRPr="0091710E">
        <w:rPr>
          <w:rFonts w:ascii="GHEA Grapalat" w:hAnsi="GHEA Grapalat"/>
          <w:i w:val="0"/>
          <w:sz w:val="24"/>
          <w:szCs w:val="24"/>
        </w:rPr>
        <w:t xml:space="preserve"> </w:t>
      </w:r>
      <w:r w:rsidRPr="00DB23E1">
        <w:rPr>
          <w:rFonts w:ascii="GHEA Grapalat" w:hAnsi="GHEA Grapalat"/>
          <w:i w:val="0"/>
          <w:sz w:val="24"/>
          <w:szCs w:val="24"/>
        </w:rPr>
        <w:t>г.</w:t>
      </w:r>
      <w:r w:rsidRPr="00DB23E1">
        <w:rPr>
          <w:rFonts w:ascii="GHEA Grapalat" w:hAnsi="GHEA Grapalat"/>
          <w:i w:val="0"/>
          <w:sz w:val="24"/>
          <w:szCs w:val="24"/>
          <w:lang w:val="hy-AM"/>
        </w:rPr>
        <w:t xml:space="preserve"> </w:t>
      </w:r>
      <w:r w:rsidRPr="00DB23E1">
        <w:rPr>
          <w:rFonts w:ascii="GHEA Grapalat" w:hAnsi="GHEA Grapalat"/>
          <w:i w:val="0"/>
          <w:sz w:val="24"/>
          <w:szCs w:val="24"/>
        </w:rPr>
        <w:t>Ереван, ул. М.</w:t>
      </w:r>
      <w:r w:rsidRPr="00DB23E1">
        <w:rPr>
          <w:rFonts w:ascii="GHEA Grapalat" w:hAnsi="GHEA Grapalat"/>
          <w:i w:val="0"/>
          <w:sz w:val="24"/>
          <w:szCs w:val="24"/>
          <w:lang w:val="hy-AM"/>
        </w:rPr>
        <w:t xml:space="preserve"> </w:t>
      </w:r>
      <w:proofErr w:type="spellStart"/>
      <w:r w:rsidRPr="00DB23E1">
        <w:rPr>
          <w:rFonts w:ascii="GHEA Grapalat" w:hAnsi="GHEA Grapalat"/>
          <w:i w:val="0"/>
          <w:sz w:val="24"/>
          <w:szCs w:val="24"/>
        </w:rPr>
        <w:t>Гераци</w:t>
      </w:r>
      <w:proofErr w:type="spellEnd"/>
      <w:r w:rsidRPr="00DB23E1">
        <w:rPr>
          <w:rFonts w:ascii="GHEA Grapalat" w:hAnsi="GHEA Grapalat"/>
          <w:i w:val="0"/>
          <w:sz w:val="24"/>
          <w:szCs w:val="24"/>
        </w:rPr>
        <w:t>, д. 12,</w:t>
      </w:r>
      <w:r>
        <w:rPr>
          <w:rFonts w:ascii="GHEA Grapalat" w:hAnsi="GHEA Grapalat"/>
          <w:i w:val="0"/>
          <w:sz w:val="24"/>
          <w:szCs w:val="24"/>
          <w:lang w:val="hy-AM"/>
        </w:rPr>
        <w:t xml:space="preserve"> </w:t>
      </w:r>
      <w:r w:rsidRPr="009044F1">
        <w:rPr>
          <w:rFonts w:ascii="GHEA Grapalat" w:hAnsi="GHEA Grapalat"/>
          <w:i w:val="0"/>
          <w:sz w:val="24"/>
          <w:szCs w:val="24"/>
        </w:rPr>
        <w:t>который проводится одним этапом</w:t>
      </w:r>
      <w:r>
        <w:rPr>
          <w:rFonts w:ascii="GHEA Grapalat" w:hAnsi="GHEA Grapalat"/>
          <w:i w:val="0"/>
          <w:sz w:val="24"/>
          <w:szCs w:val="24"/>
          <w:lang w:val="hy-AM"/>
        </w:rPr>
        <w:t>.</w:t>
      </w:r>
    </w:p>
    <w:p w14:paraId="6645B573" w14:textId="7840F6C4" w:rsidR="00B36AC2" w:rsidRPr="007D3944" w:rsidRDefault="00B36AC2" w:rsidP="00B36AC2">
      <w:pPr>
        <w:pStyle w:val="a3"/>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порядке будет предложено заключить договор на поставку</w:t>
      </w:r>
      <w:r>
        <w:rPr>
          <w:rFonts w:ascii="GHEA Grapalat" w:hAnsi="GHEA Grapalat"/>
          <w:i w:val="0"/>
          <w:spacing w:val="6"/>
          <w:sz w:val="24"/>
          <w:szCs w:val="24"/>
        </w:rPr>
        <w:t xml:space="preserve"> </w:t>
      </w:r>
      <w:r w:rsidRPr="00B36AC2">
        <w:rPr>
          <w:rFonts w:ascii="GHEA Grapalat" w:hAnsi="GHEA Grapalat"/>
          <w:b/>
          <w:i w:val="0"/>
          <w:spacing w:val="6"/>
          <w:sz w:val="24"/>
          <w:szCs w:val="24"/>
        </w:rPr>
        <w:t xml:space="preserve">монтажные работы холодильных камер </w:t>
      </w:r>
      <w:r>
        <w:rPr>
          <w:rFonts w:ascii="GHEA Grapalat" w:hAnsi="GHEA Grapalat"/>
          <w:i w:val="0"/>
          <w:sz w:val="24"/>
          <w:szCs w:val="24"/>
        </w:rPr>
        <w:t>(далее — договор).</w:t>
      </w:r>
    </w:p>
    <w:p w14:paraId="6F7BB86F" w14:textId="77777777" w:rsidR="00357D48" w:rsidRPr="009044F1" w:rsidRDefault="00A20B69" w:rsidP="00B36AC2">
      <w:pPr>
        <w:pStyle w:val="a3"/>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785F6DDC" w14:textId="77777777" w:rsidR="00357D48" w:rsidRPr="003F762C" w:rsidRDefault="00052084" w:rsidP="00B36AC2">
      <w:pPr>
        <w:pStyle w:val="a3"/>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1784442B" w14:textId="77777777" w:rsidR="0067579A" w:rsidRPr="00D5443D" w:rsidRDefault="00357D48" w:rsidP="00B36AC2">
      <w:pPr>
        <w:pStyle w:val="a3"/>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78549745" w14:textId="3C6AA221" w:rsidR="00B36AC2" w:rsidRPr="008B659E" w:rsidRDefault="00B36AC2" w:rsidP="00B36AC2">
      <w:pPr>
        <w:pStyle w:val="a3"/>
        <w:widowControl w:val="0"/>
        <w:spacing w:line="240" w:lineRule="auto"/>
        <w:ind w:firstLine="567"/>
        <w:contextualSpacing/>
        <w:rPr>
          <w:rFonts w:ascii="GHEA Grapalat" w:hAnsi="GHEA Grapalat"/>
          <w:i w:val="0"/>
          <w:sz w:val="16"/>
          <w:szCs w:val="24"/>
        </w:rPr>
      </w:pPr>
      <w:r w:rsidRPr="00D85563">
        <w:rPr>
          <w:rFonts w:ascii="GHEA Grapalat" w:hAnsi="GHEA Grapalat"/>
          <w:i w:val="0"/>
          <w:sz w:val="24"/>
          <w:szCs w:val="24"/>
        </w:rPr>
        <w:t xml:space="preserve">Заявки на </w:t>
      </w:r>
      <w:r>
        <w:rPr>
          <w:rFonts w:ascii="GHEA Grapalat" w:hAnsi="GHEA Grapalat"/>
          <w:i w:val="0"/>
          <w:sz w:val="24"/>
          <w:szCs w:val="24"/>
        </w:rPr>
        <w:t>запрос котировок</w:t>
      </w:r>
      <w:r w:rsidRPr="00D85563">
        <w:rPr>
          <w:rFonts w:ascii="GHEA Grapalat" w:hAnsi="GHEA Grapalat"/>
          <w:i w:val="0"/>
          <w:sz w:val="24"/>
          <w:szCs w:val="24"/>
        </w:rPr>
        <w:t xml:space="preserve"> необходимо подавать по </w:t>
      </w:r>
      <w:r w:rsidRPr="00535F40">
        <w:rPr>
          <w:rFonts w:ascii="GHEA Grapalat" w:hAnsi="GHEA Grapalat"/>
          <w:b/>
          <w:i w:val="0"/>
          <w:sz w:val="24"/>
          <w:szCs w:val="24"/>
        </w:rPr>
        <w:t>адресу</w:t>
      </w:r>
      <w:r w:rsidRPr="00535F40">
        <w:rPr>
          <w:rFonts w:ascii="GHEA Grapalat" w:hAnsi="GHEA Grapalat"/>
          <w:b/>
          <w:i w:val="0"/>
          <w:spacing w:val="6"/>
          <w:sz w:val="24"/>
          <w:szCs w:val="24"/>
        </w:rPr>
        <w:t xml:space="preserve"> г. Ереван, </w:t>
      </w:r>
      <w:r>
        <w:rPr>
          <w:rFonts w:ascii="GHEA Grapalat" w:hAnsi="GHEA Grapalat"/>
          <w:b/>
          <w:i w:val="0"/>
          <w:spacing w:val="6"/>
          <w:sz w:val="24"/>
          <w:szCs w:val="24"/>
        </w:rPr>
        <w:t xml:space="preserve">ул. </w:t>
      </w:r>
      <w:r w:rsidRPr="00535F40">
        <w:rPr>
          <w:rFonts w:ascii="GHEA Grapalat" w:hAnsi="GHEA Grapalat"/>
          <w:b/>
          <w:i w:val="0"/>
          <w:spacing w:val="6"/>
          <w:sz w:val="24"/>
          <w:szCs w:val="24"/>
        </w:rPr>
        <w:t xml:space="preserve">М. </w:t>
      </w:r>
      <w:proofErr w:type="spellStart"/>
      <w:r w:rsidRPr="00535F40">
        <w:rPr>
          <w:rFonts w:ascii="GHEA Grapalat" w:hAnsi="GHEA Grapalat"/>
          <w:b/>
          <w:i w:val="0"/>
          <w:spacing w:val="6"/>
          <w:sz w:val="24"/>
          <w:szCs w:val="24"/>
        </w:rPr>
        <w:t>Гераци</w:t>
      </w:r>
      <w:proofErr w:type="spellEnd"/>
      <w:r w:rsidRPr="00535F40">
        <w:rPr>
          <w:rFonts w:ascii="GHEA Grapalat" w:hAnsi="GHEA Grapalat"/>
          <w:b/>
          <w:i w:val="0"/>
          <w:spacing w:val="6"/>
          <w:sz w:val="24"/>
          <w:szCs w:val="24"/>
        </w:rPr>
        <w:t xml:space="preserve">, </w:t>
      </w:r>
      <w:r>
        <w:rPr>
          <w:rFonts w:ascii="GHEA Grapalat" w:hAnsi="GHEA Grapalat"/>
          <w:b/>
          <w:i w:val="0"/>
          <w:spacing w:val="6"/>
          <w:sz w:val="24"/>
          <w:szCs w:val="24"/>
        </w:rPr>
        <w:t xml:space="preserve">д. </w:t>
      </w:r>
      <w:r w:rsidRPr="00535F40">
        <w:rPr>
          <w:rFonts w:ascii="GHEA Grapalat" w:hAnsi="GHEA Grapalat"/>
          <w:b/>
          <w:i w:val="0"/>
          <w:spacing w:val="6"/>
          <w:sz w:val="24"/>
          <w:szCs w:val="24"/>
        </w:rPr>
        <w:t>12</w:t>
      </w:r>
      <w:r>
        <w:rPr>
          <w:rFonts w:ascii="GHEA Grapalat" w:hAnsi="GHEA Grapalat"/>
          <w:i w:val="0"/>
          <w:sz w:val="16"/>
          <w:szCs w:val="24"/>
        </w:rPr>
        <w:t xml:space="preserve"> </w:t>
      </w:r>
      <w:r w:rsidRPr="00D85563">
        <w:rPr>
          <w:rFonts w:ascii="GHEA Grapalat" w:hAnsi="GHEA Grapalat"/>
          <w:i w:val="0"/>
          <w:sz w:val="24"/>
          <w:szCs w:val="24"/>
        </w:rPr>
        <w:t xml:space="preserve">в документарной форме, до </w:t>
      </w:r>
      <w:r w:rsidRPr="00535F40">
        <w:rPr>
          <w:rFonts w:ascii="GHEA Grapalat" w:hAnsi="GHEA Grapalat"/>
          <w:b/>
          <w:i w:val="0"/>
          <w:sz w:val="24"/>
          <w:szCs w:val="24"/>
        </w:rPr>
        <w:t>1</w:t>
      </w:r>
      <w:r>
        <w:rPr>
          <w:rFonts w:ascii="GHEA Grapalat" w:hAnsi="GHEA Grapalat"/>
          <w:b/>
          <w:i w:val="0"/>
          <w:sz w:val="24"/>
          <w:szCs w:val="24"/>
          <w:lang w:val="hy-AM"/>
        </w:rPr>
        <w:t>6</w:t>
      </w:r>
      <w:r w:rsidRPr="00535F40">
        <w:rPr>
          <w:rFonts w:ascii="GHEA Grapalat" w:hAnsi="GHEA Grapalat"/>
          <w:b/>
          <w:i w:val="0"/>
          <w:sz w:val="24"/>
          <w:szCs w:val="24"/>
        </w:rPr>
        <w:t>:</w:t>
      </w:r>
      <w:r w:rsidR="00A5412D">
        <w:rPr>
          <w:rFonts w:ascii="GHEA Grapalat" w:hAnsi="GHEA Grapalat"/>
          <w:b/>
          <w:i w:val="0"/>
          <w:sz w:val="24"/>
          <w:szCs w:val="24"/>
          <w:lang w:val="hy-AM"/>
        </w:rPr>
        <w:t>3</w:t>
      </w:r>
      <w:r w:rsidRPr="00535F40">
        <w:rPr>
          <w:rFonts w:ascii="GHEA Grapalat" w:hAnsi="GHEA Grapalat"/>
          <w:b/>
          <w:i w:val="0"/>
          <w:sz w:val="24"/>
          <w:szCs w:val="24"/>
        </w:rPr>
        <w:t xml:space="preserve">0 часов </w:t>
      </w:r>
      <w:r w:rsidR="00FA2967" w:rsidRPr="00FA2967">
        <w:rPr>
          <w:rFonts w:ascii="GHEA Grapalat" w:hAnsi="GHEA Grapalat"/>
          <w:b/>
          <w:i w:val="0"/>
          <w:sz w:val="24"/>
          <w:szCs w:val="24"/>
        </w:rPr>
        <w:t>11</w:t>
      </w:r>
      <w:r w:rsidRPr="00535F40">
        <w:rPr>
          <w:rFonts w:ascii="GHEA Grapalat" w:hAnsi="GHEA Grapalat"/>
          <w:b/>
          <w:i w:val="0"/>
          <w:sz w:val="24"/>
          <w:szCs w:val="24"/>
        </w:rPr>
        <w:t>-го</w:t>
      </w:r>
      <w:r w:rsidRPr="00D85563">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14:paraId="603C369D" w14:textId="5BA80BC3" w:rsidR="00B36AC2" w:rsidRDefault="00B36AC2" w:rsidP="00B36AC2">
      <w:pPr>
        <w:pStyle w:val="a3"/>
        <w:widowControl w:val="0"/>
        <w:spacing w:line="240" w:lineRule="auto"/>
        <w:ind w:firstLine="567"/>
        <w:contextualSpacing/>
        <w:rPr>
          <w:rFonts w:ascii="GHEA Grapalat" w:hAnsi="GHEA Grapalat"/>
          <w:i w:val="0"/>
          <w:sz w:val="24"/>
          <w:szCs w:val="24"/>
        </w:rPr>
      </w:pPr>
      <w:r w:rsidRPr="00D85563">
        <w:rPr>
          <w:rFonts w:ascii="GHEA Grapalat" w:hAnsi="GHEA Grapalat"/>
          <w:i w:val="0"/>
          <w:sz w:val="24"/>
          <w:szCs w:val="24"/>
        </w:rPr>
        <w:t xml:space="preserve">Вскрытие заявок будет проводиться по адресу </w:t>
      </w:r>
      <w:r w:rsidRPr="0012656E">
        <w:rPr>
          <w:rFonts w:ascii="GHEA Grapalat" w:hAnsi="GHEA Grapalat"/>
          <w:b/>
          <w:i w:val="0"/>
          <w:sz w:val="24"/>
          <w:szCs w:val="24"/>
        </w:rPr>
        <w:t xml:space="preserve">г. Ереван, ул. М. </w:t>
      </w:r>
      <w:proofErr w:type="spellStart"/>
      <w:r w:rsidRPr="0012656E">
        <w:rPr>
          <w:rFonts w:ascii="GHEA Grapalat" w:hAnsi="GHEA Grapalat"/>
          <w:b/>
          <w:i w:val="0"/>
          <w:sz w:val="24"/>
          <w:szCs w:val="24"/>
        </w:rPr>
        <w:t>Гераци</w:t>
      </w:r>
      <w:proofErr w:type="spellEnd"/>
      <w:r w:rsidRPr="0012656E">
        <w:rPr>
          <w:rFonts w:ascii="GHEA Grapalat" w:hAnsi="GHEA Grapalat"/>
          <w:b/>
          <w:i w:val="0"/>
          <w:sz w:val="24"/>
          <w:szCs w:val="24"/>
        </w:rPr>
        <w:t>, д. 12, в 1</w:t>
      </w:r>
      <w:r>
        <w:rPr>
          <w:rFonts w:ascii="GHEA Grapalat" w:hAnsi="GHEA Grapalat"/>
          <w:b/>
          <w:i w:val="0"/>
          <w:sz w:val="24"/>
          <w:szCs w:val="24"/>
          <w:lang w:val="hy-AM"/>
        </w:rPr>
        <w:t>6</w:t>
      </w:r>
      <w:r w:rsidRPr="0012656E">
        <w:rPr>
          <w:rFonts w:ascii="GHEA Grapalat" w:hAnsi="GHEA Grapalat"/>
          <w:b/>
          <w:i w:val="0"/>
          <w:sz w:val="24"/>
          <w:szCs w:val="24"/>
        </w:rPr>
        <w:t>:</w:t>
      </w:r>
      <w:r w:rsidR="00A5412D">
        <w:rPr>
          <w:rFonts w:ascii="GHEA Grapalat" w:hAnsi="GHEA Grapalat"/>
          <w:b/>
          <w:i w:val="0"/>
          <w:sz w:val="24"/>
          <w:szCs w:val="24"/>
          <w:lang w:val="hy-AM"/>
        </w:rPr>
        <w:t>3</w:t>
      </w:r>
      <w:r w:rsidRPr="0012656E">
        <w:rPr>
          <w:rFonts w:ascii="GHEA Grapalat" w:hAnsi="GHEA Grapalat"/>
          <w:b/>
          <w:i w:val="0"/>
          <w:sz w:val="24"/>
          <w:szCs w:val="24"/>
        </w:rPr>
        <w:t xml:space="preserve">0 часов </w:t>
      </w:r>
      <w:r w:rsidR="00FA2967" w:rsidRPr="00FA2967">
        <w:rPr>
          <w:rFonts w:ascii="GHEA Grapalat" w:hAnsi="GHEA Grapalat"/>
          <w:b/>
          <w:i w:val="0"/>
          <w:sz w:val="24"/>
          <w:szCs w:val="24"/>
        </w:rPr>
        <w:t>10</w:t>
      </w:r>
      <w:r>
        <w:rPr>
          <w:rFonts w:ascii="GHEA Grapalat" w:hAnsi="GHEA Grapalat"/>
          <w:b/>
          <w:i w:val="0"/>
          <w:sz w:val="24"/>
          <w:szCs w:val="24"/>
        </w:rPr>
        <w:t xml:space="preserve"> </w:t>
      </w:r>
      <w:proofErr w:type="spellStart"/>
      <w:r w:rsidR="00A5412D" w:rsidRPr="00A5412D">
        <w:rPr>
          <w:rFonts w:ascii="GHEA Grapalat" w:hAnsi="GHEA Grapalat"/>
          <w:b/>
          <w:i w:val="0"/>
          <w:sz w:val="24"/>
          <w:szCs w:val="24"/>
        </w:rPr>
        <w:t>Октябрь</w:t>
      </w:r>
      <w:r>
        <w:rPr>
          <w:rFonts w:ascii="GHEA Grapalat" w:hAnsi="GHEA Grapalat"/>
          <w:b/>
          <w:i w:val="0"/>
          <w:sz w:val="24"/>
          <w:szCs w:val="24"/>
        </w:rPr>
        <w:t>я</w:t>
      </w:r>
      <w:proofErr w:type="spellEnd"/>
      <w:r>
        <w:rPr>
          <w:rFonts w:ascii="GHEA Grapalat" w:hAnsi="GHEA Grapalat"/>
          <w:b/>
          <w:i w:val="0"/>
          <w:sz w:val="24"/>
          <w:szCs w:val="24"/>
        </w:rPr>
        <w:t xml:space="preserve"> 2025</w:t>
      </w:r>
      <w:r w:rsidRPr="0012656E">
        <w:rPr>
          <w:rFonts w:ascii="GHEA Grapalat" w:hAnsi="GHEA Grapalat"/>
          <w:b/>
          <w:i w:val="0"/>
          <w:sz w:val="24"/>
          <w:szCs w:val="24"/>
        </w:rPr>
        <w:t xml:space="preserve"> года.</w:t>
      </w:r>
    </w:p>
    <w:p w14:paraId="01080B51" w14:textId="77777777" w:rsidR="00B36AC2" w:rsidRPr="001B32D9" w:rsidRDefault="00B36AC2" w:rsidP="00B36AC2">
      <w:pPr>
        <w:pStyle w:val="a3"/>
        <w:widowControl w:val="0"/>
        <w:spacing w:line="240" w:lineRule="auto"/>
        <w:ind w:firstLine="567"/>
        <w:contextualSpacing/>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2CA6D395" w14:textId="77777777" w:rsidR="00B36AC2" w:rsidRDefault="00B36AC2" w:rsidP="00B36AC2">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r>
        <w:rPr>
          <w:rFonts w:ascii="GHEA Grapalat" w:hAnsi="GHEA Grapalat"/>
          <w:b/>
          <w:i w:val="0"/>
          <w:sz w:val="24"/>
          <w:szCs w:val="24"/>
        </w:rPr>
        <w:t>Зина Товмасян</w:t>
      </w:r>
      <w:r>
        <w:rPr>
          <w:rFonts w:ascii="GHEA Grapalat" w:hAnsi="GHEA Grapalat"/>
          <w:i w:val="0"/>
          <w:sz w:val="24"/>
          <w:szCs w:val="24"/>
        </w:rPr>
        <w:t>.</w:t>
      </w:r>
    </w:p>
    <w:p w14:paraId="170FB49A" w14:textId="77777777" w:rsidR="00B36AC2" w:rsidRDefault="00B36AC2" w:rsidP="00B36AC2">
      <w:pPr>
        <w:pStyle w:val="a3"/>
        <w:spacing w:line="240" w:lineRule="auto"/>
        <w:ind w:firstLine="0"/>
        <w:rPr>
          <w:rFonts w:ascii="GHEA Grapalat" w:hAnsi="GHEA Grapalat"/>
          <w:i w:val="0"/>
          <w:sz w:val="24"/>
          <w:szCs w:val="24"/>
        </w:rPr>
      </w:pPr>
    </w:p>
    <w:p w14:paraId="50904323" w14:textId="77777777" w:rsidR="00B36AC2" w:rsidRPr="001E2121" w:rsidRDefault="00B36AC2" w:rsidP="00B36AC2">
      <w:pPr>
        <w:pStyle w:val="a3"/>
        <w:spacing w:line="240" w:lineRule="auto"/>
        <w:ind w:firstLine="0"/>
        <w:rPr>
          <w:rFonts w:ascii="GHEA Grapalat" w:hAnsi="GHEA Grapalat"/>
          <w:i w:val="0"/>
          <w:sz w:val="24"/>
          <w:szCs w:val="24"/>
          <w:u w:val="single"/>
          <w:lang w:val="hy-AM"/>
        </w:rPr>
      </w:pPr>
      <w:r>
        <w:rPr>
          <w:rFonts w:ascii="GHEA Grapalat" w:hAnsi="GHEA Grapalat"/>
          <w:i w:val="0"/>
          <w:sz w:val="24"/>
          <w:szCs w:val="24"/>
        </w:rPr>
        <w:t xml:space="preserve">Телефон: </w:t>
      </w:r>
      <w:r>
        <w:rPr>
          <w:rFonts w:ascii="GHEA Grapalat" w:hAnsi="GHEA Grapalat"/>
          <w:b/>
          <w:i w:val="0"/>
          <w:sz w:val="24"/>
          <w:szCs w:val="24"/>
        </w:rPr>
        <w:t>012-80-80-83 (6014)</w:t>
      </w:r>
      <w:r>
        <w:rPr>
          <w:rFonts w:ascii="GHEA Grapalat" w:hAnsi="GHEA Grapalat"/>
          <w:b/>
          <w:i w:val="0"/>
          <w:sz w:val="24"/>
          <w:szCs w:val="24"/>
          <w:lang w:val="hy-AM"/>
        </w:rPr>
        <w:t xml:space="preserve">  091 886-843</w:t>
      </w:r>
    </w:p>
    <w:p w14:paraId="496C66F9" w14:textId="0B9BD354" w:rsidR="00B36AC2" w:rsidRDefault="00B36AC2" w:rsidP="00B36AC2">
      <w:pPr>
        <w:pStyle w:val="a3"/>
        <w:spacing w:line="240" w:lineRule="auto"/>
        <w:ind w:firstLine="0"/>
        <w:rPr>
          <w:rFonts w:ascii="GHEA Grapalat" w:hAnsi="GHEA Grapalat"/>
          <w:b/>
          <w:i w:val="0"/>
          <w:sz w:val="24"/>
          <w:szCs w:val="24"/>
        </w:rPr>
      </w:pPr>
      <w:r>
        <w:rPr>
          <w:rFonts w:ascii="GHEA Grapalat" w:hAnsi="GHEA Grapalat"/>
          <w:i w:val="0"/>
          <w:sz w:val="24"/>
          <w:szCs w:val="24"/>
        </w:rPr>
        <w:t xml:space="preserve">Электронная почта: </w:t>
      </w:r>
      <w:hyperlink r:id="rId8" w:history="1">
        <w:r w:rsidRPr="009508FC">
          <w:rPr>
            <w:rStyle w:val="a9"/>
            <w:rFonts w:ascii="GHEA Grapalat" w:hAnsi="GHEA Grapalat"/>
            <w:b/>
            <w:i w:val="0"/>
            <w:sz w:val="24"/>
            <w:szCs w:val="24"/>
          </w:rPr>
          <w:t>procurement@ncdc.am</w:t>
        </w:r>
      </w:hyperlink>
    </w:p>
    <w:p w14:paraId="55B72F1A" w14:textId="77777777" w:rsidR="00B36AC2" w:rsidRDefault="00B36AC2" w:rsidP="00B36AC2">
      <w:pPr>
        <w:pStyle w:val="a3"/>
        <w:spacing w:line="240" w:lineRule="auto"/>
        <w:ind w:firstLine="0"/>
        <w:rPr>
          <w:rFonts w:ascii="GHEA Grapalat" w:hAnsi="GHEA Grapalat"/>
          <w:b/>
          <w:i w:val="0"/>
          <w:sz w:val="24"/>
          <w:szCs w:val="24"/>
          <w:lang w:val="af-ZA"/>
        </w:rPr>
      </w:pPr>
    </w:p>
    <w:p w14:paraId="6ADDA96A" w14:textId="5EB74B1A" w:rsidR="00BE1C5E" w:rsidRPr="00B36AC2" w:rsidRDefault="00B36AC2" w:rsidP="00B36AC2">
      <w:pPr>
        <w:pStyle w:val="a3"/>
        <w:widowControl w:val="0"/>
        <w:spacing w:after="160" w:line="240" w:lineRule="auto"/>
        <w:ind w:firstLine="0"/>
        <w:rPr>
          <w:rFonts w:ascii="GHEA Grapalat" w:hAnsi="GHEA Grapalat"/>
          <w:i w:val="0"/>
          <w:iCs/>
          <w:sz w:val="22"/>
          <w:szCs w:val="22"/>
        </w:rPr>
      </w:pPr>
      <w:r w:rsidRPr="00B36AC2">
        <w:rPr>
          <w:rFonts w:ascii="GHEA Grapalat" w:hAnsi="GHEA Grapalat"/>
          <w:i w:val="0"/>
          <w:iCs/>
          <w:sz w:val="22"/>
          <w:szCs w:val="22"/>
        </w:rPr>
        <w:t>Заказчик</w:t>
      </w:r>
      <w:r w:rsidRPr="00B36AC2">
        <w:rPr>
          <w:rFonts w:ascii="GHEA Grapalat" w:hAnsi="GHEA Grapalat"/>
          <w:b/>
          <w:i w:val="0"/>
          <w:iCs/>
          <w:sz w:val="22"/>
          <w:szCs w:val="22"/>
        </w:rPr>
        <w:t xml:space="preserve"> ГНО «Национальный центр по контролю и профилактике заболеваний» МЗ РА</w:t>
      </w:r>
    </w:p>
    <w:p w14:paraId="06E1F42D" w14:textId="1C1DA957" w:rsidR="00915A97" w:rsidRPr="00D5443D" w:rsidRDefault="00915A97" w:rsidP="00B46D58">
      <w:pPr>
        <w:pStyle w:val="a3"/>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14:paraId="25611DD8" w14:textId="77777777"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14:paraId="5B06B8D7" w14:textId="707690D3" w:rsidR="00096865" w:rsidRPr="009044F1" w:rsidRDefault="005D7731" w:rsidP="00BD76EE">
      <w:pPr>
        <w:pStyle w:val="aa"/>
        <w:widowControl w:val="0"/>
        <w:spacing w:after="160"/>
        <w:ind w:firstLine="567"/>
        <w:jc w:val="right"/>
        <w:rPr>
          <w:rFonts w:ascii="GHEA Grapalat" w:hAnsi="GHEA Grapalat"/>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A5412D">
        <w:rPr>
          <w:rFonts w:ascii="GHEA Grapalat" w:hAnsi="GHEA Grapalat"/>
          <w:i/>
        </w:rPr>
        <w:t>ԳՀԱՇՁԲ-ՀՎԿԱԿ-2025-65</w:t>
      </w:r>
      <w:r w:rsidR="00BD76EE">
        <w:rPr>
          <w:rFonts w:ascii="GHEA Grapalat" w:hAnsi="GHEA Grapalat"/>
          <w:i/>
        </w:rPr>
        <w:t xml:space="preserve">        </w:t>
      </w:r>
      <w:r w:rsidR="001B32D9" w:rsidRPr="001B32D9">
        <w:rPr>
          <w:rFonts w:ascii="GHEA Grapalat" w:hAnsi="GHEA Grapalat" w:cs="Times Armenian"/>
          <w:i/>
        </w:rPr>
        <w:br/>
      </w:r>
      <w:r w:rsidR="00BD76EE" w:rsidRPr="00192103">
        <w:rPr>
          <w:rFonts w:ascii="GHEA Grapalat" w:hAnsi="GHEA Grapalat"/>
          <w:i/>
        </w:rPr>
        <w:t xml:space="preserve">№ 1 от </w:t>
      </w:r>
      <w:r w:rsidR="00A5412D">
        <w:rPr>
          <w:rFonts w:ascii="GHEA Grapalat" w:hAnsi="GHEA Grapalat"/>
          <w:i/>
          <w:lang w:val="hy-AM"/>
        </w:rPr>
        <w:t>26</w:t>
      </w:r>
      <w:r w:rsidR="00BD76EE">
        <w:rPr>
          <w:rFonts w:ascii="GHEA Grapalat" w:hAnsi="GHEA Grapalat"/>
          <w:i/>
        </w:rPr>
        <w:t xml:space="preserve"> </w:t>
      </w:r>
      <w:proofErr w:type="spellStart"/>
      <w:r w:rsidR="00A5412D" w:rsidRPr="00A5412D">
        <w:rPr>
          <w:rFonts w:ascii="GHEA Grapalat" w:hAnsi="GHEA Grapalat"/>
          <w:i/>
        </w:rPr>
        <w:t>Сентябрь</w:t>
      </w:r>
      <w:r w:rsidR="00BD76EE">
        <w:rPr>
          <w:rFonts w:ascii="GHEA Grapalat" w:hAnsi="GHEA Grapalat"/>
          <w:i/>
        </w:rPr>
        <w:t>я</w:t>
      </w:r>
      <w:proofErr w:type="spellEnd"/>
      <w:r w:rsidR="00BD76EE">
        <w:rPr>
          <w:rFonts w:ascii="GHEA Grapalat" w:hAnsi="GHEA Grapalat"/>
          <w:i/>
        </w:rPr>
        <w:t xml:space="preserve"> 202</w:t>
      </w:r>
      <w:r w:rsidR="00BD76EE" w:rsidRPr="00BD76EE">
        <w:rPr>
          <w:rFonts w:ascii="GHEA Grapalat" w:hAnsi="GHEA Grapalat"/>
          <w:i/>
        </w:rPr>
        <w:t>5</w:t>
      </w:r>
      <w:r w:rsidR="00BD76EE" w:rsidRPr="00192103">
        <w:rPr>
          <w:rFonts w:ascii="GHEA Grapalat" w:hAnsi="GHEA Grapalat"/>
          <w:i/>
        </w:rPr>
        <w:t xml:space="preserve"> г</w:t>
      </w:r>
    </w:p>
    <w:p w14:paraId="2BEE066B" w14:textId="77777777" w:rsidR="00096865" w:rsidRPr="003A1EBB" w:rsidRDefault="00096865" w:rsidP="00B46D58">
      <w:pPr>
        <w:pStyle w:val="aa"/>
        <w:widowControl w:val="0"/>
        <w:spacing w:after="160"/>
        <w:ind w:right="-7" w:firstLine="567"/>
        <w:jc w:val="center"/>
        <w:rPr>
          <w:rFonts w:ascii="GHEA Grapalat" w:hAnsi="GHEA Grapalat"/>
        </w:rPr>
      </w:pPr>
    </w:p>
    <w:p w14:paraId="65790971" w14:textId="77777777" w:rsidR="000763E5" w:rsidRPr="003A1EBB" w:rsidRDefault="000763E5" w:rsidP="00B46D58">
      <w:pPr>
        <w:pStyle w:val="aa"/>
        <w:widowControl w:val="0"/>
        <w:spacing w:after="160"/>
        <w:ind w:right="-7" w:firstLine="567"/>
        <w:jc w:val="center"/>
        <w:rPr>
          <w:rFonts w:ascii="GHEA Grapalat" w:hAnsi="GHEA Grapalat"/>
        </w:rPr>
      </w:pPr>
    </w:p>
    <w:p w14:paraId="1B19208E" w14:textId="77777777" w:rsidR="00BD76EE" w:rsidRPr="00E063D7" w:rsidRDefault="00BD76EE" w:rsidP="00BD76EE">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7"/>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14:paraId="2E029DE9" w14:textId="77777777" w:rsidR="00BD76EE" w:rsidRPr="003A1EBB" w:rsidRDefault="00BD76EE" w:rsidP="00BD76EE">
      <w:pPr>
        <w:pStyle w:val="aa"/>
        <w:widowControl w:val="0"/>
        <w:spacing w:after="160"/>
        <w:ind w:right="-7" w:firstLine="567"/>
        <w:jc w:val="center"/>
        <w:rPr>
          <w:rFonts w:ascii="GHEA Grapalat" w:hAnsi="GHEA Grapalat"/>
        </w:rPr>
      </w:pPr>
    </w:p>
    <w:p w14:paraId="3570C192" w14:textId="77777777" w:rsidR="00BD76EE" w:rsidRPr="003A1EBB" w:rsidRDefault="00BD76EE" w:rsidP="00BD76EE">
      <w:pPr>
        <w:pStyle w:val="aa"/>
        <w:widowControl w:val="0"/>
        <w:spacing w:after="160"/>
        <w:ind w:right="-7" w:firstLine="567"/>
        <w:jc w:val="center"/>
        <w:rPr>
          <w:rFonts w:ascii="GHEA Grapalat" w:hAnsi="GHEA Grapalat"/>
        </w:rPr>
      </w:pPr>
    </w:p>
    <w:p w14:paraId="41BED448" w14:textId="77777777" w:rsidR="00BD76EE" w:rsidRPr="003A1EBB" w:rsidRDefault="00BD76EE" w:rsidP="00BD76EE">
      <w:pPr>
        <w:pStyle w:val="aa"/>
        <w:widowControl w:val="0"/>
        <w:spacing w:after="160"/>
        <w:ind w:right="-7" w:firstLine="567"/>
        <w:jc w:val="center"/>
        <w:rPr>
          <w:rFonts w:ascii="GHEA Grapalat" w:hAnsi="GHEA Grapalat"/>
        </w:rPr>
      </w:pPr>
    </w:p>
    <w:p w14:paraId="50E2AA9E" w14:textId="77777777" w:rsidR="00BD76EE" w:rsidRPr="009044F1" w:rsidRDefault="00BD76EE" w:rsidP="00BD76EE">
      <w:pPr>
        <w:pStyle w:val="aa"/>
        <w:widowControl w:val="0"/>
        <w:spacing w:after="16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14:paraId="22B84EC9" w14:textId="77777777" w:rsidR="00BD76EE" w:rsidRPr="009044F1" w:rsidRDefault="00BD76EE" w:rsidP="00BD76EE">
      <w:pPr>
        <w:pStyle w:val="aa"/>
        <w:widowControl w:val="0"/>
        <w:spacing w:after="160"/>
        <w:ind w:right="-7" w:firstLine="567"/>
        <w:jc w:val="center"/>
        <w:rPr>
          <w:rFonts w:ascii="GHEA Grapalat" w:hAnsi="GHEA Grapalat" w:cs="Sylfaen"/>
        </w:rPr>
      </w:pPr>
    </w:p>
    <w:p w14:paraId="13B33144" w14:textId="77777777" w:rsidR="00BD76EE" w:rsidRPr="009044F1" w:rsidRDefault="00BD76EE" w:rsidP="00BD76EE">
      <w:pPr>
        <w:pStyle w:val="aa"/>
        <w:widowControl w:val="0"/>
        <w:spacing w:after="160"/>
        <w:ind w:right="-7" w:firstLine="567"/>
        <w:jc w:val="center"/>
        <w:rPr>
          <w:rFonts w:ascii="GHEA Grapalat" w:hAnsi="GHEA Grapalat" w:cs="Sylfaen"/>
        </w:rPr>
      </w:pPr>
    </w:p>
    <w:p w14:paraId="5C75B2AD" w14:textId="77777777" w:rsidR="00BD76EE" w:rsidRDefault="00BD76EE" w:rsidP="00BD76EE">
      <w:pPr>
        <w:pStyle w:val="aa"/>
        <w:widowControl w:val="0"/>
        <w:spacing w:after="160"/>
        <w:ind w:right="-7"/>
        <w:jc w:val="center"/>
        <w:rPr>
          <w:rFonts w:ascii="GHEA Grapalat" w:hAnsi="GHEA Grapalat"/>
          <w:b/>
        </w:rPr>
      </w:pPr>
    </w:p>
    <w:p w14:paraId="2A5480CC" w14:textId="3BFA9490" w:rsidR="00BD76EE" w:rsidRPr="003B5B7B" w:rsidRDefault="00BD76EE" w:rsidP="00BD76EE">
      <w:pPr>
        <w:pStyle w:val="aa"/>
        <w:widowControl w:val="0"/>
        <w:spacing w:after="160"/>
        <w:ind w:right="-7"/>
        <w:jc w:val="center"/>
        <w:rPr>
          <w:rFonts w:ascii="GHEA Grapalat" w:hAnsi="GHEA Grapalat"/>
          <w:b/>
        </w:rPr>
      </w:pPr>
      <w:r w:rsidRPr="003B5B7B">
        <w:rPr>
          <w:rFonts w:ascii="GHEA Grapalat" w:hAnsi="GHEA Grapalat"/>
          <w:b/>
        </w:rPr>
        <w:t xml:space="preserve">НА ЗАПРОС КОТИРОВОК, ОБЪЯВЛЕННЫЙ С ЦЕЛЬЮ ПРИОБРЕТЕНИЯ </w:t>
      </w:r>
      <w:r w:rsidRPr="00BD76EE">
        <w:rPr>
          <w:rFonts w:ascii="GHEA Grapalat" w:hAnsi="GHEA Grapalat"/>
          <w:b/>
        </w:rPr>
        <w:t xml:space="preserve">МОНТАЖНЫЕ РАБОТЫ ХОЛОДИЛЬНЫХ КАМЕР </w:t>
      </w:r>
      <w:r w:rsidRPr="003B5B7B">
        <w:rPr>
          <w:rFonts w:ascii="GHEA Grapalat" w:hAnsi="GHEA Grapalat"/>
          <w:b/>
        </w:rPr>
        <w:t>ДЛЯ НУЖД ГНО «НАЦИОНАЛЬН</w:t>
      </w:r>
      <w:r>
        <w:rPr>
          <w:rFonts w:ascii="GHEA Grapalat" w:hAnsi="GHEA Grapalat"/>
          <w:b/>
        </w:rPr>
        <w:t xml:space="preserve">ОГО </w:t>
      </w:r>
      <w:r w:rsidRPr="003B5B7B">
        <w:rPr>
          <w:rFonts w:ascii="GHEA Grapalat" w:hAnsi="GHEA Grapalat"/>
          <w:b/>
        </w:rPr>
        <w:t>ЦЕНТР</w:t>
      </w:r>
      <w:r>
        <w:rPr>
          <w:rFonts w:ascii="GHEA Grapalat" w:hAnsi="GHEA Grapalat"/>
          <w:b/>
        </w:rPr>
        <w:t>А</w:t>
      </w:r>
      <w:r w:rsidRPr="003B5B7B">
        <w:rPr>
          <w:rFonts w:ascii="GHEA Grapalat" w:hAnsi="GHEA Grapalat"/>
          <w:b/>
        </w:rPr>
        <w:t xml:space="preserve"> ПО КОНТРОЛЮ И ПРОФИЛАКТИКЕ ЗАБОЛЕВАНИЙ» МЗ РА</w:t>
      </w:r>
    </w:p>
    <w:p w14:paraId="06DDE5CF" w14:textId="77777777" w:rsidR="00BD76EE" w:rsidRPr="009044F1" w:rsidRDefault="00BD76EE" w:rsidP="00BD76EE">
      <w:pPr>
        <w:pStyle w:val="aa"/>
        <w:widowControl w:val="0"/>
        <w:spacing w:after="160"/>
        <w:ind w:right="-7" w:firstLine="567"/>
        <w:jc w:val="center"/>
        <w:rPr>
          <w:rFonts w:ascii="GHEA Grapalat" w:hAnsi="GHEA Grapalat"/>
        </w:rPr>
      </w:pPr>
    </w:p>
    <w:p w14:paraId="09C5E58F" w14:textId="77777777" w:rsidR="00BD76EE" w:rsidRPr="009044F1" w:rsidRDefault="00BD76EE" w:rsidP="00BD76EE">
      <w:pPr>
        <w:pStyle w:val="aa"/>
        <w:widowControl w:val="0"/>
        <w:spacing w:after="160"/>
        <w:ind w:right="-7" w:firstLine="567"/>
        <w:jc w:val="center"/>
        <w:rPr>
          <w:rFonts w:ascii="GHEA Grapalat" w:hAnsi="GHEA Grapalat"/>
        </w:rPr>
      </w:pPr>
    </w:p>
    <w:p w14:paraId="08044AA3" w14:textId="77777777" w:rsidR="00BD76EE" w:rsidRDefault="00BD76EE" w:rsidP="00BD76EE">
      <w:pPr>
        <w:widowControl w:val="0"/>
        <w:spacing w:after="160"/>
        <w:ind w:firstLine="567"/>
        <w:jc w:val="both"/>
        <w:rPr>
          <w:rFonts w:ascii="GHEA Grapalat" w:hAnsi="GHEA Grapalat"/>
          <w:b/>
          <w:i/>
          <w:color w:val="FF0000"/>
        </w:rPr>
      </w:pPr>
    </w:p>
    <w:p w14:paraId="27AFFEB9" w14:textId="77777777" w:rsidR="00BD76EE" w:rsidRDefault="00BD76EE" w:rsidP="00BD76EE">
      <w:pPr>
        <w:widowControl w:val="0"/>
        <w:spacing w:after="160"/>
        <w:ind w:firstLine="567"/>
        <w:jc w:val="both"/>
        <w:rPr>
          <w:rFonts w:ascii="GHEA Grapalat" w:hAnsi="GHEA Grapalat"/>
          <w:b/>
          <w:i/>
          <w:color w:val="FF0000"/>
        </w:rPr>
      </w:pPr>
    </w:p>
    <w:p w14:paraId="25CBB8D4" w14:textId="77777777" w:rsidR="00BD76EE" w:rsidRDefault="00BD76EE" w:rsidP="00BD76EE">
      <w:pPr>
        <w:widowControl w:val="0"/>
        <w:spacing w:after="160"/>
        <w:ind w:firstLine="567"/>
        <w:jc w:val="both"/>
        <w:rPr>
          <w:rFonts w:ascii="GHEA Grapalat" w:hAnsi="GHEA Grapalat"/>
          <w:b/>
          <w:i/>
          <w:color w:val="FF0000"/>
        </w:rPr>
      </w:pPr>
    </w:p>
    <w:p w14:paraId="137E6AA5" w14:textId="77777777" w:rsidR="00BD76EE" w:rsidRDefault="00BD76EE" w:rsidP="00BD76EE">
      <w:pPr>
        <w:widowControl w:val="0"/>
        <w:spacing w:after="160"/>
        <w:ind w:firstLine="567"/>
        <w:jc w:val="both"/>
        <w:rPr>
          <w:rFonts w:ascii="GHEA Grapalat" w:hAnsi="GHEA Grapalat"/>
          <w:b/>
          <w:i/>
          <w:color w:val="FF0000"/>
        </w:rPr>
      </w:pPr>
    </w:p>
    <w:p w14:paraId="73CDF64F" w14:textId="77777777" w:rsidR="00BD76EE" w:rsidRDefault="00BD76EE" w:rsidP="00BD76EE">
      <w:pPr>
        <w:widowControl w:val="0"/>
        <w:spacing w:after="160"/>
        <w:ind w:firstLine="567"/>
        <w:jc w:val="both"/>
        <w:rPr>
          <w:rFonts w:ascii="GHEA Grapalat" w:hAnsi="GHEA Grapalat"/>
          <w:b/>
          <w:i/>
          <w:color w:val="FF0000"/>
        </w:rPr>
      </w:pPr>
    </w:p>
    <w:p w14:paraId="3F6F21A5" w14:textId="77777777" w:rsidR="00BD76EE" w:rsidRPr="005677E6" w:rsidRDefault="00BD76EE" w:rsidP="00BD76EE">
      <w:pPr>
        <w:widowControl w:val="0"/>
        <w:spacing w:after="160"/>
        <w:ind w:firstLine="567"/>
        <w:jc w:val="both"/>
        <w:rPr>
          <w:rFonts w:ascii="GHEA Grapalat" w:hAnsi="GHEA Grapalat" w:cs="Sylfaen"/>
          <w:b/>
          <w:i/>
          <w:color w:val="FF0000"/>
        </w:rPr>
      </w:pPr>
      <w:r w:rsidRPr="005677E6">
        <w:rPr>
          <w:rFonts w:ascii="GHEA Grapalat" w:hAnsi="GHEA Grapalat"/>
          <w:b/>
          <w:i/>
          <w:color w:val="FF0000"/>
        </w:rPr>
        <w:t>Уважаемый участник, прежде чем составить и подать заявку просим Вас</w:t>
      </w:r>
      <w:r w:rsidRPr="005677E6">
        <w:rPr>
          <w:rFonts w:ascii="Courier New" w:hAnsi="Courier New" w:cs="Courier New"/>
          <w:b/>
          <w:i/>
          <w:color w:val="FF0000"/>
          <w:lang w:val="en-US"/>
        </w:rPr>
        <w:t> </w:t>
      </w:r>
      <w:r w:rsidRPr="005677E6">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14:paraId="228FB3B4" w14:textId="77777777" w:rsidR="00CE0D95" w:rsidRPr="009044F1" w:rsidRDefault="00CE0D95" w:rsidP="00B46D58">
      <w:pPr>
        <w:pStyle w:val="aa"/>
        <w:widowControl w:val="0"/>
        <w:spacing w:after="160"/>
        <w:ind w:right="-7" w:firstLine="567"/>
        <w:jc w:val="center"/>
        <w:rPr>
          <w:rFonts w:ascii="GHEA Grapalat" w:hAnsi="GHEA Grapalat"/>
        </w:rPr>
      </w:pPr>
    </w:p>
    <w:p w14:paraId="7DEDD030" w14:textId="77777777" w:rsidR="000763E5" w:rsidRDefault="000763E5" w:rsidP="00B46D58">
      <w:pPr>
        <w:rPr>
          <w:rFonts w:ascii="GHEA Grapalat" w:hAnsi="GHEA Grapalat"/>
        </w:rPr>
      </w:pPr>
      <w:r>
        <w:rPr>
          <w:rFonts w:ascii="GHEA Grapalat" w:hAnsi="GHEA Grapalat"/>
        </w:rPr>
        <w:br w:type="page"/>
      </w:r>
    </w:p>
    <w:p w14:paraId="52C60D1B" w14:textId="77777777" w:rsidR="00BD76EE" w:rsidRDefault="00BD76EE" w:rsidP="00B46D58">
      <w:pPr>
        <w:widowControl w:val="0"/>
        <w:spacing w:after="160"/>
        <w:jc w:val="center"/>
        <w:rPr>
          <w:rFonts w:ascii="GHEA Grapalat" w:hAnsi="GHEA Grapalat"/>
          <w:b/>
        </w:rPr>
      </w:pPr>
    </w:p>
    <w:p w14:paraId="06FF9B96" w14:textId="0F733BB3" w:rsidR="00160AE4" w:rsidRPr="009044F1" w:rsidRDefault="00160AE4" w:rsidP="00B46D58">
      <w:pPr>
        <w:widowControl w:val="0"/>
        <w:spacing w:after="160"/>
        <w:jc w:val="center"/>
        <w:rPr>
          <w:rFonts w:ascii="GHEA Grapalat" w:hAnsi="GHEA Grapalat"/>
          <w:b/>
        </w:rPr>
      </w:pPr>
      <w:r w:rsidRPr="009044F1">
        <w:rPr>
          <w:rFonts w:ascii="GHEA Grapalat" w:hAnsi="GHEA Grapalat"/>
          <w:b/>
        </w:rPr>
        <w:t>СОДЕРЖАНИЕ</w:t>
      </w:r>
    </w:p>
    <w:p w14:paraId="17007A6C" w14:textId="77777777" w:rsidR="00160AE4" w:rsidRPr="00BD76EE" w:rsidRDefault="00160AE4" w:rsidP="00B46D58">
      <w:pPr>
        <w:widowControl w:val="0"/>
        <w:spacing w:after="160"/>
        <w:ind w:firstLine="567"/>
        <w:jc w:val="center"/>
        <w:rPr>
          <w:rFonts w:ascii="GHEA Grapalat" w:hAnsi="GHEA Grapalat"/>
          <w:i/>
          <w:sz w:val="18"/>
          <w:szCs w:val="18"/>
        </w:rPr>
      </w:pPr>
    </w:p>
    <w:p w14:paraId="76D6C4DE" w14:textId="76040441" w:rsidR="00BD76EE" w:rsidRPr="00BD76EE" w:rsidRDefault="00BD76EE" w:rsidP="00BD76EE">
      <w:pPr>
        <w:pStyle w:val="aa"/>
        <w:widowControl w:val="0"/>
        <w:spacing w:after="160"/>
        <w:ind w:right="-7"/>
        <w:jc w:val="center"/>
        <w:rPr>
          <w:rFonts w:ascii="GHEA Grapalat" w:hAnsi="GHEA Grapalat"/>
          <w:b/>
          <w:sz w:val="18"/>
          <w:szCs w:val="18"/>
        </w:rPr>
      </w:pPr>
      <w:r w:rsidRPr="00BD76EE">
        <w:rPr>
          <w:rFonts w:ascii="GHEA Grapalat" w:hAnsi="GHEA Grapalat"/>
          <w:b/>
          <w:sz w:val="18"/>
          <w:szCs w:val="18"/>
        </w:rPr>
        <w:t>НА ЗАПРОС КОТИРОВОК, ОБЪЯВЛЕННЫЙ С ЦЕЛЬЮ ПРИОБРЕТЕНИЯ МОНТАЖНЫЕ РАБОТЫ ХОЛОДИЛЬНЫХ КАМЕР ДЛЯ НУЖД ГНО «НАЦИОНАЛЬНОГО ЦЕНТРА ПО КОНТРОЛЮ И ПРОФИЛАКТИКЕ ЗАБОЛЕВАНИЙ» МЗ РА</w:t>
      </w:r>
    </w:p>
    <w:p w14:paraId="5B16C58C" w14:textId="77777777" w:rsidR="00160AE4" w:rsidRPr="003A1EBB" w:rsidRDefault="00160AE4" w:rsidP="00B46D58">
      <w:pPr>
        <w:widowControl w:val="0"/>
        <w:spacing w:after="160"/>
        <w:ind w:firstLine="567"/>
        <w:jc w:val="center"/>
        <w:rPr>
          <w:rFonts w:ascii="GHEA Grapalat" w:hAnsi="GHEA Grapalat"/>
        </w:rPr>
      </w:pPr>
    </w:p>
    <w:p w14:paraId="13A582A0" w14:textId="6223C29A"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B36AC2">
        <w:rPr>
          <w:rFonts w:ascii="GHEA Grapalat" w:hAnsi="GHEA Grapalat"/>
          <w:b/>
        </w:rPr>
        <w:t>ЗАПРОСЕ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4F90E3C7" w14:textId="77777777" w:rsidR="00C67E80" w:rsidRPr="009044F1" w:rsidRDefault="00C67E80" w:rsidP="00B46D58">
      <w:pPr>
        <w:widowControl w:val="0"/>
        <w:spacing w:after="160"/>
        <w:jc w:val="center"/>
        <w:rPr>
          <w:rFonts w:ascii="GHEA Grapalat" w:hAnsi="GHEA Grapalat" w:cs="Sylfaen"/>
          <w:b/>
        </w:rPr>
      </w:pPr>
    </w:p>
    <w:p w14:paraId="047F3737"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1F75FE5E" w14:textId="77777777" w:rsidR="002E069D" w:rsidRPr="008842CE" w:rsidRDefault="002E069D" w:rsidP="00B46D58">
      <w:pPr>
        <w:widowControl w:val="0"/>
        <w:spacing w:after="160"/>
        <w:jc w:val="center"/>
        <w:rPr>
          <w:rFonts w:ascii="GHEA Grapalat" w:hAnsi="GHEA Grapalat"/>
        </w:rPr>
      </w:pPr>
    </w:p>
    <w:p w14:paraId="0CAC1745"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4105719B"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08E4225A"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33067E69"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1B2C3FF7"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0B9E9497"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5DB71EA0" w14:textId="05C2AFF4"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 xml:space="preserve"> </w:t>
      </w:r>
    </w:p>
    <w:p w14:paraId="551EBBB0"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1713276E"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54DC6E4B"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27800A17"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760FDBD6"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5BB68DE7" w14:textId="77777777" w:rsidR="00BD76EE" w:rsidRDefault="00BD76EE" w:rsidP="00B46D58">
      <w:pPr>
        <w:widowControl w:val="0"/>
        <w:spacing w:after="160"/>
        <w:jc w:val="center"/>
        <w:rPr>
          <w:rFonts w:ascii="GHEA Grapalat" w:hAnsi="GHEA Grapalat"/>
          <w:b/>
        </w:rPr>
      </w:pPr>
    </w:p>
    <w:p w14:paraId="19C410C6" w14:textId="0772D734"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2E72796B" w14:textId="021A5482"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B36AC2">
        <w:rPr>
          <w:rFonts w:ascii="GHEA Grapalat" w:hAnsi="GHEA Grapalat"/>
          <w:b/>
        </w:rPr>
        <w:t>ЗАПРОСЕ КОТИРОВОК</w:t>
      </w:r>
    </w:p>
    <w:p w14:paraId="78A8DCA7" w14:textId="77777777" w:rsidR="00520F57" w:rsidRPr="008842CE" w:rsidRDefault="00520F57" w:rsidP="00B46D58">
      <w:pPr>
        <w:widowControl w:val="0"/>
        <w:spacing w:after="160"/>
        <w:jc w:val="center"/>
        <w:rPr>
          <w:rFonts w:ascii="GHEA Grapalat" w:hAnsi="GHEA Grapalat"/>
          <w:b/>
        </w:rPr>
      </w:pPr>
    </w:p>
    <w:p w14:paraId="0125EA42"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2698958F"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46AE4F8A"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14:paraId="0FDFCC83" w14:textId="3C8F5667" w:rsidR="00096865" w:rsidRPr="006D2DF7" w:rsidRDefault="00E17B7F" w:rsidP="00BD76EE">
      <w:pPr>
        <w:rPr>
          <w:rFonts w:ascii="GHEA Grapalat" w:hAnsi="GHEA Grapalat"/>
          <w:spacing w:val="-6"/>
        </w:rPr>
      </w:pPr>
      <w:r>
        <w:rPr>
          <w:rFonts w:ascii="GHEA Grapalat" w:hAnsi="GHEA Grapalat"/>
          <w:spacing w:val="-6"/>
        </w:rPr>
        <w:br w:type="page"/>
      </w: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w:t>
      </w:r>
      <w:r w:rsidR="00B36AC2">
        <w:rPr>
          <w:rFonts w:ascii="GHEA Grapalat" w:hAnsi="GHEA Grapalat"/>
          <w:spacing w:val="-6"/>
        </w:rPr>
        <w:t>О запросе котировок</w:t>
      </w:r>
      <w:r w:rsidR="00096865" w:rsidRPr="006D2DF7">
        <w:rPr>
          <w:rFonts w:ascii="GHEA Grapalat" w:hAnsi="GHEA Grapalat"/>
          <w:spacing w:val="-6"/>
        </w:rPr>
        <w:t xml:space="preserve">, проводимом под кодом </w:t>
      </w:r>
      <w:r w:rsidR="00A5412D">
        <w:rPr>
          <w:rFonts w:ascii="GHEA Grapalat" w:hAnsi="GHEA Grapalat"/>
          <w:spacing w:val="-6"/>
        </w:rPr>
        <w:t>ԳՀԱՇՁԲ-ՀՎԿԱԿ-2025-65</w:t>
      </w:r>
      <w:r w:rsidR="00BD76EE">
        <w:rPr>
          <w:rFonts w:ascii="GHEA Grapalat" w:hAnsi="GHEA Grapalat"/>
          <w:spacing w:val="-6"/>
        </w:rPr>
        <w:t xml:space="preserve">        </w:t>
      </w:r>
      <w:r w:rsidR="00096865" w:rsidRPr="006D2DF7">
        <w:rPr>
          <w:rFonts w:ascii="GHEA Grapalat" w:hAnsi="GHEA Grapalat"/>
          <w:spacing w:val="-6"/>
        </w:rPr>
        <w:t>(далее — процедура).</w:t>
      </w:r>
    </w:p>
    <w:p w14:paraId="17B5715E" w14:textId="77777777"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w:t>
      </w:r>
      <w:r w:rsidR="00730989">
        <w:rPr>
          <w:rFonts w:ascii="GHEA Grapalat" w:hAnsi="GHEA Grapalat"/>
        </w:rPr>
        <w:t xml:space="preserve">ая 2017 года (далее — Порядок) </w:t>
      </w:r>
      <w:r w:rsidRPr="000B2CFA">
        <w:rPr>
          <w:rFonts w:ascii="GHEA Grapalat" w:hAnsi="GHEA Grapalat"/>
        </w:rPr>
        <w:t>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26CAEA55"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518C87C9"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5916D20D" w14:textId="7DECFABF" w:rsidR="00096865" w:rsidRPr="00BD76EE" w:rsidRDefault="00A81DD5" w:rsidP="00BD76EE">
      <w:pPr>
        <w:pStyle w:val="23"/>
        <w:widowControl w:val="0"/>
        <w:spacing w:after="160" w:line="240" w:lineRule="auto"/>
        <w:ind w:firstLine="567"/>
        <w:jc w:val="center"/>
        <w:rPr>
          <w:rFonts w:ascii="GHEA Grapalat" w:hAnsi="GHEA Grapalat"/>
          <w:b/>
          <w:bCs/>
        </w:rPr>
      </w:pPr>
      <w:r w:rsidRPr="009044F1">
        <w:rPr>
          <w:rFonts w:ascii="GHEA Grapalat" w:hAnsi="GHEA Grapalat"/>
          <w:sz w:val="24"/>
          <w:szCs w:val="24"/>
        </w:rPr>
        <w:t xml:space="preserve">Адрес электронной почты секретаря оценочной комиссии </w:t>
      </w:r>
      <w:r w:rsidR="00BD76EE" w:rsidRPr="00AE6F03">
        <w:rPr>
          <w:rFonts w:ascii="GHEA Grapalat" w:hAnsi="GHEA Grapalat"/>
          <w:b/>
          <w:sz w:val="24"/>
          <w:szCs w:val="24"/>
          <w:lang w:val="en-GB"/>
        </w:rPr>
        <w:t>procurement</w:t>
      </w:r>
      <w:r w:rsidR="00BD76EE" w:rsidRPr="00AE6F03">
        <w:rPr>
          <w:rFonts w:ascii="GHEA Grapalat" w:hAnsi="GHEA Grapalat"/>
          <w:b/>
          <w:sz w:val="24"/>
          <w:szCs w:val="24"/>
        </w:rPr>
        <w:t>@</w:t>
      </w:r>
      <w:proofErr w:type="spellStart"/>
      <w:r w:rsidR="00BD76EE" w:rsidRPr="00AE6F03">
        <w:rPr>
          <w:rFonts w:ascii="GHEA Grapalat" w:hAnsi="GHEA Grapalat"/>
          <w:b/>
          <w:sz w:val="24"/>
          <w:szCs w:val="24"/>
          <w:lang w:val="en-GB"/>
        </w:rPr>
        <w:t>ncdc</w:t>
      </w:r>
      <w:proofErr w:type="spellEnd"/>
      <w:r w:rsidR="00BD76EE" w:rsidRPr="00AE6F03">
        <w:rPr>
          <w:rFonts w:ascii="GHEA Grapalat" w:hAnsi="GHEA Grapalat"/>
          <w:b/>
          <w:sz w:val="24"/>
          <w:szCs w:val="24"/>
        </w:rPr>
        <w:t>.</w:t>
      </w:r>
      <w:r w:rsidR="00BD76EE" w:rsidRPr="00AE6F03">
        <w:rPr>
          <w:rFonts w:ascii="GHEA Grapalat" w:hAnsi="GHEA Grapalat"/>
          <w:b/>
          <w:sz w:val="24"/>
          <w:szCs w:val="24"/>
          <w:lang w:val="en-GB"/>
        </w:rPr>
        <w:t>am</w:t>
      </w:r>
      <w:r w:rsidR="00BD76EE" w:rsidRPr="009044F1">
        <w:rPr>
          <w:rFonts w:ascii="GHEA Grapalat" w:hAnsi="GHEA Grapalat"/>
        </w:rPr>
        <w:t xml:space="preserve"> </w:t>
      </w:r>
      <w:r w:rsidR="00F5653D" w:rsidRPr="009044F1">
        <w:rPr>
          <w:rFonts w:ascii="GHEA Grapalat" w:hAnsi="GHEA Grapalat"/>
        </w:rPr>
        <w:br w:type="page"/>
      </w:r>
      <w:r w:rsidR="00F5653D" w:rsidRPr="00BD76EE">
        <w:rPr>
          <w:rFonts w:ascii="GHEA Grapalat" w:hAnsi="GHEA Grapalat"/>
          <w:b/>
          <w:bCs/>
        </w:rPr>
        <w:lastRenderedPageBreak/>
        <w:t>ЧАСТЬ I</w:t>
      </w:r>
    </w:p>
    <w:p w14:paraId="5B85295E"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1E90E387" w14:textId="7902DDF1" w:rsidR="00096865" w:rsidRPr="00820968" w:rsidRDefault="00845AA5" w:rsidP="00B46D58">
      <w:pPr>
        <w:pStyle w:val="3"/>
        <w:keepNext w:val="0"/>
        <w:widowControl w:val="0"/>
        <w:tabs>
          <w:tab w:val="left" w:pos="1134"/>
        </w:tabs>
        <w:spacing w:after="160" w:line="240" w:lineRule="auto"/>
        <w:ind w:firstLine="567"/>
        <w:jc w:val="both"/>
        <w:rPr>
          <w:rFonts w:ascii="GHEA Grapalat" w:hAnsi="GHEA Grapalat"/>
          <w:b/>
          <w:bCs/>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Pr="00BD76EE">
        <w:rPr>
          <w:rFonts w:ascii="GHEA Grapalat" w:hAnsi="GHEA Grapalat"/>
          <w:b/>
          <w:bCs/>
          <w:i w:val="0"/>
          <w:sz w:val="24"/>
          <w:szCs w:val="24"/>
        </w:rPr>
        <w:t>"</w:t>
      </w:r>
      <w:r w:rsidR="00BD76EE" w:rsidRPr="00BD76EE">
        <w:rPr>
          <w:b/>
          <w:bCs/>
        </w:rPr>
        <w:t xml:space="preserve"> </w:t>
      </w:r>
      <w:r w:rsidR="00BD76EE" w:rsidRPr="00BD76EE">
        <w:rPr>
          <w:rFonts w:ascii="GHEA Grapalat" w:hAnsi="GHEA Grapalat"/>
          <w:b/>
          <w:bCs/>
          <w:i w:val="0"/>
          <w:sz w:val="24"/>
          <w:szCs w:val="24"/>
        </w:rPr>
        <w:t>монтажные работы холодильных камер</w:t>
      </w:r>
      <w:r w:rsidRPr="00BD76EE">
        <w:rPr>
          <w:rFonts w:ascii="GHEA Grapalat" w:hAnsi="GHEA Grapalat"/>
          <w:b/>
          <w:bCs/>
          <w:i w:val="0"/>
          <w:sz w:val="24"/>
          <w:szCs w:val="24"/>
        </w:rPr>
        <w:t>"</w:t>
      </w:r>
      <w:r w:rsidRPr="009044F1">
        <w:rPr>
          <w:rFonts w:ascii="GHEA Grapalat" w:hAnsi="GHEA Grapalat"/>
          <w:i w:val="0"/>
          <w:sz w:val="24"/>
          <w:szCs w:val="24"/>
        </w:rPr>
        <w:t xml:space="preserve"> (далее — также </w:t>
      </w:r>
      <w:r w:rsidR="00EE6232">
        <w:rPr>
          <w:rFonts w:ascii="GHEA Grapalat" w:hAnsi="GHEA Grapalat"/>
          <w:i w:val="0"/>
          <w:sz w:val="24"/>
          <w:szCs w:val="24"/>
        </w:rPr>
        <w:t>работа</w:t>
      </w:r>
      <w:r w:rsidRPr="009044F1">
        <w:rPr>
          <w:rFonts w:ascii="GHEA Grapalat" w:hAnsi="GHEA Grapalat"/>
          <w:i w:val="0"/>
          <w:sz w:val="24"/>
          <w:szCs w:val="24"/>
        </w:rPr>
        <w:t>) для нужд "</w:t>
      </w:r>
      <w:r w:rsidR="00BD76EE" w:rsidRPr="00BD76EE">
        <w:rPr>
          <w:rFonts w:ascii="GHEA Grapalat" w:hAnsi="GHEA Grapalat"/>
          <w:b/>
          <w:i w:val="0"/>
          <w:sz w:val="24"/>
          <w:szCs w:val="24"/>
        </w:rPr>
        <w:t xml:space="preserve"> </w:t>
      </w:r>
      <w:r w:rsidR="00BD76EE" w:rsidRPr="00A67CCA">
        <w:rPr>
          <w:rFonts w:ascii="GHEA Grapalat" w:hAnsi="GHEA Grapalat"/>
          <w:b/>
          <w:i w:val="0"/>
          <w:sz w:val="24"/>
          <w:szCs w:val="24"/>
        </w:rPr>
        <w:t>ГНО «Национальн</w:t>
      </w:r>
      <w:r w:rsidR="00BD76EE">
        <w:rPr>
          <w:rFonts w:ascii="GHEA Grapalat" w:hAnsi="GHEA Grapalat"/>
          <w:b/>
          <w:i w:val="0"/>
          <w:sz w:val="24"/>
          <w:szCs w:val="24"/>
        </w:rPr>
        <w:t>ого</w:t>
      </w:r>
      <w:r w:rsidR="00BD76EE" w:rsidRPr="00A67CCA">
        <w:rPr>
          <w:rFonts w:ascii="GHEA Grapalat" w:hAnsi="GHEA Grapalat"/>
          <w:b/>
          <w:i w:val="0"/>
          <w:sz w:val="24"/>
          <w:szCs w:val="24"/>
        </w:rPr>
        <w:t xml:space="preserve"> центр</w:t>
      </w:r>
      <w:r w:rsidR="00BD76EE">
        <w:rPr>
          <w:rFonts w:ascii="GHEA Grapalat" w:hAnsi="GHEA Grapalat"/>
          <w:b/>
          <w:i w:val="0"/>
          <w:sz w:val="24"/>
          <w:szCs w:val="24"/>
        </w:rPr>
        <w:t xml:space="preserve">а </w:t>
      </w:r>
      <w:r w:rsidR="00BD76EE" w:rsidRPr="00A67CCA">
        <w:rPr>
          <w:rFonts w:ascii="GHEA Grapalat" w:hAnsi="GHEA Grapalat"/>
          <w:b/>
          <w:i w:val="0"/>
          <w:sz w:val="24"/>
          <w:szCs w:val="24"/>
        </w:rPr>
        <w:t>по контролю и профилактике заболеваний» МЗ РА</w:t>
      </w:r>
      <w:r w:rsidR="00BD76EE" w:rsidRPr="00A67CCA">
        <w:rPr>
          <w:rFonts w:ascii="GHEA Grapalat" w:hAnsi="GHEA Grapalat"/>
          <w:i w:val="0"/>
          <w:sz w:val="24"/>
          <w:szCs w:val="24"/>
        </w:rPr>
        <w:t xml:space="preserve">, </w:t>
      </w:r>
      <w:r w:rsidRPr="009044F1">
        <w:rPr>
          <w:rFonts w:ascii="GHEA Grapalat" w:hAnsi="GHEA Grapalat"/>
          <w:i w:val="0"/>
          <w:sz w:val="24"/>
          <w:szCs w:val="24"/>
        </w:rPr>
        <w:t xml:space="preserve"> которые сгруппированы в лоты </w:t>
      </w:r>
      <w:r w:rsidRPr="00820968">
        <w:rPr>
          <w:rFonts w:ascii="GHEA Grapalat" w:hAnsi="GHEA Grapalat"/>
          <w:b/>
          <w:bCs/>
          <w:i w:val="0"/>
          <w:sz w:val="24"/>
          <w:szCs w:val="24"/>
        </w:rPr>
        <w:t>"</w:t>
      </w:r>
      <w:r w:rsidR="00820968" w:rsidRPr="00820968">
        <w:rPr>
          <w:rFonts w:ascii="GHEA Grapalat" w:hAnsi="GHEA Grapalat"/>
          <w:b/>
          <w:bCs/>
          <w:i w:val="0"/>
          <w:sz w:val="24"/>
          <w:szCs w:val="24"/>
          <w:lang w:val="hy-AM"/>
        </w:rPr>
        <w:t>1</w:t>
      </w:r>
      <w:r w:rsidRPr="00820968">
        <w:rPr>
          <w:rFonts w:ascii="GHEA Grapalat" w:hAnsi="GHEA Grapalat"/>
          <w:b/>
          <w:bCs/>
          <w:i w:val="0"/>
          <w:sz w:val="24"/>
          <w:szCs w:val="24"/>
        </w:rPr>
        <w:t xml:space="preserve"> лотов":</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8"/>
        <w:gridCol w:w="1275"/>
        <w:gridCol w:w="6601"/>
      </w:tblGrid>
      <w:tr w:rsidR="00FC4AC0" w:rsidRPr="009044F1" w14:paraId="7DC2D3E0" w14:textId="77777777" w:rsidTr="00FC4AC0">
        <w:trPr>
          <w:jc w:val="center"/>
        </w:trPr>
        <w:tc>
          <w:tcPr>
            <w:tcW w:w="2633" w:type="dxa"/>
            <w:gridSpan w:val="2"/>
            <w:vAlign w:val="center"/>
          </w:tcPr>
          <w:p w14:paraId="3775667E" w14:textId="77777777" w:rsidR="00FC4AC0" w:rsidRPr="009044F1" w:rsidRDefault="00FC4AC0" w:rsidP="00FC4AC0">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1" w:type="dxa"/>
            <w:vMerge w:val="restart"/>
            <w:vAlign w:val="center"/>
          </w:tcPr>
          <w:p w14:paraId="2DE9CF4F" w14:textId="77777777" w:rsidR="00FC4AC0" w:rsidRPr="009044F1" w:rsidRDefault="00FC4AC0"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FC4AC0" w:rsidRPr="009044F1" w14:paraId="61332E21" w14:textId="77777777" w:rsidTr="00FC4AC0">
        <w:trPr>
          <w:jc w:val="center"/>
        </w:trPr>
        <w:tc>
          <w:tcPr>
            <w:tcW w:w="1358" w:type="dxa"/>
            <w:vAlign w:val="center"/>
          </w:tcPr>
          <w:p w14:paraId="364731D6" w14:textId="77777777" w:rsidR="00FC4AC0" w:rsidRPr="009044F1" w:rsidRDefault="00FC4AC0"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75" w:type="dxa"/>
            <w:vAlign w:val="center"/>
          </w:tcPr>
          <w:p w14:paraId="644FA326" w14:textId="77777777" w:rsidR="00FC4AC0" w:rsidRPr="008850DF" w:rsidRDefault="00FC4AC0" w:rsidP="00B46D58">
            <w:pPr>
              <w:pStyle w:val="23"/>
              <w:widowControl w:val="0"/>
              <w:spacing w:after="120" w:line="240" w:lineRule="auto"/>
              <w:ind w:firstLine="0"/>
              <w:jc w:val="center"/>
              <w:rPr>
                <w:rFonts w:ascii="GHEA Grapalat" w:hAnsi="GHEA Grapalat"/>
                <w:b/>
                <w:sz w:val="24"/>
                <w:szCs w:val="24"/>
              </w:rPr>
            </w:pPr>
            <w:r w:rsidRPr="008850DF">
              <w:rPr>
                <w:rFonts w:ascii="GHEA Grapalat" w:hAnsi="GHEA Grapalat"/>
                <w:b/>
                <w:sz w:val="24"/>
                <w:szCs w:val="24"/>
              </w:rPr>
              <w:t>Цена закупки</w:t>
            </w:r>
          </w:p>
        </w:tc>
        <w:tc>
          <w:tcPr>
            <w:tcW w:w="6601" w:type="dxa"/>
            <w:vMerge/>
            <w:vAlign w:val="center"/>
          </w:tcPr>
          <w:p w14:paraId="5E32E2C9" w14:textId="77777777" w:rsidR="00FC4AC0" w:rsidRPr="009044F1" w:rsidRDefault="00FC4AC0" w:rsidP="00B46D58">
            <w:pPr>
              <w:pStyle w:val="23"/>
              <w:widowControl w:val="0"/>
              <w:spacing w:after="120" w:line="240" w:lineRule="auto"/>
              <w:ind w:firstLine="0"/>
              <w:rPr>
                <w:rFonts w:ascii="GHEA Grapalat" w:hAnsi="GHEA Grapalat"/>
                <w:sz w:val="24"/>
                <w:szCs w:val="24"/>
                <w:u w:val="single"/>
              </w:rPr>
            </w:pPr>
          </w:p>
        </w:tc>
      </w:tr>
      <w:tr w:rsidR="00BD76EE" w:rsidRPr="009044F1" w14:paraId="5DCF729F" w14:textId="77777777" w:rsidTr="005F7DEC">
        <w:trPr>
          <w:jc w:val="center"/>
        </w:trPr>
        <w:tc>
          <w:tcPr>
            <w:tcW w:w="1358" w:type="dxa"/>
            <w:vAlign w:val="center"/>
          </w:tcPr>
          <w:p w14:paraId="037DA486" w14:textId="57382886" w:rsidR="00BD76EE" w:rsidRPr="009044F1" w:rsidRDefault="00BD76EE" w:rsidP="00BD76EE">
            <w:pPr>
              <w:pStyle w:val="23"/>
              <w:widowControl w:val="0"/>
              <w:spacing w:after="120" w:line="240" w:lineRule="auto"/>
              <w:ind w:firstLine="0"/>
              <w:jc w:val="center"/>
              <w:rPr>
                <w:rFonts w:ascii="GHEA Grapalat" w:hAnsi="GHEA Grapalat"/>
                <w:sz w:val="24"/>
                <w:szCs w:val="24"/>
              </w:rPr>
            </w:pPr>
            <w:r w:rsidRPr="003C0E93">
              <w:rPr>
                <w:rFonts w:ascii="GHEA Grapalat" w:hAnsi="GHEA Grapalat"/>
              </w:rPr>
              <w:t>1</w:t>
            </w:r>
          </w:p>
        </w:tc>
        <w:tc>
          <w:tcPr>
            <w:tcW w:w="1275" w:type="dxa"/>
            <w:vAlign w:val="center"/>
          </w:tcPr>
          <w:p w14:paraId="061D57D0" w14:textId="30108F9E" w:rsidR="00BD76EE" w:rsidRPr="009044F1" w:rsidRDefault="00820968" w:rsidP="00BD76EE">
            <w:pPr>
              <w:pStyle w:val="23"/>
              <w:widowControl w:val="0"/>
              <w:spacing w:after="120" w:line="240" w:lineRule="auto"/>
              <w:ind w:firstLine="0"/>
              <w:jc w:val="center"/>
              <w:rPr>
                <w:rFonts w:ascii="GHEA Grapalat" w:hAnsi="GHEA Grapalat"/>
                <w:sz w:val="24"/>
                <w:szCs w:val="24"/>
              </w:rPr>
            </w:pPr>
            <w:r>
              <w:rPr>
                <w:rFonts w:asciiTheme="minorHAnsi" w:hAnsiTheme="minorHAnsi"/>
                <w:bCs/>
                <w:color w:val="000000" w:themeColor="text1"/>
                <w:lang w:val="hy-AM"/>
              </w:rPr>
              <w:t>80</w:t>
            </w:r>
            <w:r w:rsidR="00BD76EE" w:rsidRPr="007E328D">
              <w:rPr>
                <w:bCs/>
                <w:color w:val="000000" w:themeColor="text1"/>
                <w:lang w:val="hy-AM"/>
              </w:rPr>
              <w:t>0</w:t>
            </w:r>
            <w:r>
              <w:rPr>
                <w:rFonts w:asciiTheme="minorHAnsi" w:hAnsiTheme="minorHAnsi"/>
                <w:bCs/>
                <w:color w:val="000000" w:themeColor="text1"/>
                <w:lang w:val="hy-AM"/>
              </w:rPr>
              <w:t xml:space="preserve"> </w:t>
            </w:r>
            <w:r w:rsidR="00BD76EE" w:rsidRPr="007E328D">
              <w:rPr>
                <w:bCs/>
                <w:color w:val="000000" w:themeColor="text1"/>
                <w:lang w:val="hy-AM"/>
              </w:rPr>
              <w:t>000</w:t>
            </w:r>
          </w:p>
        </w:tc>
        <w:tc>
          <w:tcPr>
            <w:tcW w:w="6601" w:type="dxa"/>
          </w:tcPr>
          <w:p w14:paraId="2EBE83B5" w14:textId="06626796" w:rsidR="00BD76EE" w:rsidRPr="00820968" w:rsidRDefault="00BD76EE" w:rsidP="00BD76EE">
            <w:pPr>
              <w:pStyle w:val="23"/>
              <w:widowControl w:val="0"/>
              <w:spacing w:after="120" w:line="240" w:lineRule="auto"/>
              <w:ind w:firstLine="0"/>
              <w:rPr>
                <w:rFonts w:asciiTheme="minorHAnsi" w:hAnsiTheme="minorHAnsi"/>
                <w:sz w:val="24"/>
                <w:szCs w:val="24"/>
                <w:u w:val="single"/>
                <w:vertAlign w:val="subscript"/>
              </w:rPr>
            </w:pPr>
            <w:r w:rsidRPr="00E41D48">
              <w:t xml:space="preserve">Монтаж, установка и пусконаладочные работы холодильных камер </w:t>
            </w:r>
          </w:p>
        </w:tc>
      </w:tr>
    </w:tbl>
    <w:p w14:paraId="31D180E8" w14:textId="77777777"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7D159B5F" w14:textId="77777777" w:rsidR="00DE5B97" w:rsidRDefault="00693101" w:rsidP="007F58FE">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7F58FE">
        <w:rPr>
          <w:rFonts w:ascii="GHEA Grapalat" w:hAnsi="GHEA Grapalat"/>
          <w:b/>
        </w:rPr>
        <w:t>ПОРЯДОК ИХ ОЦЕНКИ, УСЛОВИЯ ПРЕДСТАВЛЕНИЯ ОБЕСПЕЧЕНИЯ КВАЛИФИКАЦИИ В СЛУЧАЕ ПРИЗНАНИЯ ОТОБРАННЫМ  УЧАСТНИКОМ</w:t>
      </w:r>
    </w:p>
    <w:p w14:paraId="40F69262" w14:textId="77777777" w:rsidR="00753E6E" w:rsidRPr="009044F1" w:rsidRDefault="00096865" w:rsidP="007F58FE">
      <w:pPr>
        <w:widowControl w:val="0"/>
        <w:spacing w:after="160"/>
        <w:jc w:val="center"/>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4E5A91A4"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03922AD5"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1357D3">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2737BA" w:rsidRPr="00DF081E">
        <w:rPr>
          <w:rFonts w:ascii="GHEA Grapalat" w:hAnsi="GHEA Grapalat"/>
        </w:rPr>
        <w:t>погашена или отменена</w:t>
      </w:r>
      <w:r w:rsidR="003240F7">
        <w:rPr>
          <w:rFonts w:ascii="GHEA Grapalat" w:hAnsi="GHEA Grapalat"/>
        </w:rPr>
        <w:t>;</w:t>
      </w:r>
    </w:p>
    <w:p w14:paraId="1981D039" w14:textId="77777777" w:rsidR="00585E01" w:rsidRPr="009044F1" w:rsidRDefault="00753E6E" w:rsidP="00585E01">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585E01">
        <w:rPr>
          <w:rFonts w:ascii="GHEA Grapalat" w:hAnsi="GHEA Grapalat"/>
        </w:rPr>
        <w:t xml:space="preserve">в отношении которых  административный акт, устанавливающий ответственность за </w:t>
      </w:r>
      <w:proofErr w:type="spellStart"/>
      <w:r w:rsidR="00585E01">
        <w:rPr>
          <w:rFonts w:ascii="GHEA Grapalat" w:hAnsi="GHEA Grapalat"/>
        </w:rPr>
        <w:t>антиконкурентное</w:t>
      </w:r>
      <w:proofErr w:type="spellEnd"/>
      <w:r w:rsidR="00585E01">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585E01">
        <w:rPr>
          <w:rFonts w:ascii="GHEA Grapalat" w:hAnsi="GHEA Grapalat"/>
        </w:rPr>
        <w:t>необжалуемым</w:t>
      </w:r>
      <w:proofErr w:type="spellEnd"/>
      <w:r w:rsidR="00585E01">
        <w:rPr>
          <w:rFonts w:ascii="GHEA Grapalat" w:hAnsi="GHEA Grapalat"/>
        </w:rPr>
        <w:t>, а в случае обжалования оставлен без изменений</w:t>
      </w:r>
      <w:r w:rsidR="00585E01" w:rsidRPr="009044F1">
        <w:rPr>
          <w:rFonts w:ascii="GHEA Grapalat" w:hAnsi="GHEA Grapalat"/>
        </w:rPr>
        <w:t>;</w:t>
      </w:r>
    </w:p>
    <w:p w14:paraId="241DDFF1"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2924F419" w14:textId="77777777"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09B52ADE" w14:textId="77777777" w:rsidR="00953DB0" w:rsidRDefault="00953DB0" w:rsidP="00953DB0">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14:paraId="063A3A94" w14:textId="77777777"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 xml:space="preserve">При этом если участник был включен в предусмотренные подпунктами 5 и 6 настоящего пункта списки после дня подачи заявки, то данная его заявка не подлежит </w:t>
      </w:r>
      <w:r w:rsidRPr="009044F1">
        <w:rPr>
          <w:rFonts w:ascii="GHEA Grapalat" w:hAnsi="GHEA Grapalat"/>
        </w:rPr>
        <w:lastRenderedPageBreak/>
        <w:t>отклонению.</w:t>
      </w:r>
    </w:p>
    <w:p w14:paraId="02E5EE86" w14:textId="77777777" w:rsidR="005F5608" w:rsidRPr="006622A4" w:rsidRDefault="005F5608" w:rsidP="005F5608">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49FC4B58" w14:textId="77777777" w:rsidR="005F5608" w:rsidRPr="006622A4" w:rsidRDefault="005F5608" w:rsidP="005F5608">
      <w:pPr>
        <w:pStyle w:val="aff3"/>
        <w:widowControl w:val="0"/>
        <w:numPr>
          <w:ilvl w:val="0"/>
          <w:numId w:val="34"/>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6EE33F71" w14:textId="77777777" w:rsidR="005F5608" w:rsidRPr="006622A4" w:rsidRDefault="005F5608" w:rsidP="005F5608">
      <w:pPr>
        <w:pStyle w:val="aff3"/>
        <w:widowControl w:val="0"/>
        <w:numPr>
          <w:ilvl w:val="0"/>
          <w:numId w:val="34"/>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14:paraId="1F05C60B" w14:textId="77777777" w:rsidR="005F5608" w:rsidRPr="009044F1" w:rsidRDefault="005F5608" w:rsidP="00B46D58">
      <w:pPr>
        <w:widowControl w:val="0"/>
        <w:tabs>
          <w:tab w:val="left" w:pos="1134"/>
        </w:tabs>
        <w:spacing w:after="160"/>
        <w:ind w:firstLine="567"/>
        <w:jc w:val="both"/>
        <w:rPr>
          <w:rFonts w:ascii="GHEA Grapalat" w:hAnsi="GHEA Grapalat" w:cs="Sylfaen"/>
        </w:rPr>
      </w:pPr>
    </w:p>
    <w:p w14:paraId="3B8B4E5E"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574057">
        <w:rPr>
          <w:rFonts w:ascii="GHEA Grapalat" w:hAnsi="GHEA Grapalat"/>
        </w:rPr>
        <w:t>2.2.</w:t>
      </w:r>
      <w:r w:rsidR="00E1385B" w:rsidRPr="00574057">
        <w:rPr>
          <w:rFonts w:ascii="GHEA Grapalat" w:hAnsi="GHEA Grapalat"/>
        </w:rPr>
        <w:tab/>
      </w:r>
      <w:r w:rsidRPr="00574057">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574057">
        <w:rPr>
          <w:rFonts w:ascii="GHEA Grapalat" w:hAnsi="GHEA Grapalat"/>
        </w:rPr>
        <w:t>1</w:t>
      </w:r>
      <w:r w:rsidRPr="00574057">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w:t>
      </w:r>
      <w:r w:rsidRPr="009044F1">
        <w:rPr>
          <w:rFonts w:ascii="GHEA Grapalat" w:hAnsi="GHEA Grapalat"/>
        </w:rPr>
        <w:t xml:space="preserve"> предусмотренных настоящим приглашением.</w:t>
      </w:r>
    </w:p>
    <w:p w14:paraId="6A4A32BB" w14:textId="77777777" w:rsidR="00A06CFE" w:rsidRPr="00FB71F0" w:rsidRDefault="00BA3554" w:rsidP="00FB71F0">
      <w:pPr>
        <w:widowControl w:val="0"/>
        <w:tabs>
          <w:tab w:val="left" w:pos="1134"/>
        </w:tabs>
        <w:ind w:firstLine="567"/>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666F28" w:rsidRPr="000B29DC">
        <w:rPr>
          <w:rFonts w:ascii="GHEA Grapalat" w:hAnsi="GHEA Grapalat"/>
        </w:rPr>
        <w:t xml:space="preserve">Включение участника в </w:t>
      </w:r>
      <w:r w:rsidR="00666F28">
        <w:rPr>
          <w:rFonts w:ascii="GHEA Grapalat" w:hAnsi="GHEA Grapalat"/>
        </w:rPr>
        <w:t>списки</w:t>
      </w:r>
      <w:r w:rsidR="00666F28" w:rsidRPr="000B29DC">
        <w:rPr>
          <w:rFonts w:ascii="GHEA Grapalat" w:hAnsi="GHEA Grapalat"/>
        </w:rPr>
        <w:t>, предусмотренны</w:t>
      </w:r>
      <w:r w:rsidR="00666F28">
        <w:rPr>
          <w:rFonts w:ascii="GHEA Grapalat" w:hAnsi="GHEA Grapalat"/>
        </w:rPr>
        <w:t>е</w:t>
      </w:r>
      <w:r w:rsidR="00666F28" w:rsidRPr="000B29DC">
        <w:rPr>
          <w:rFonts w:ascii="GHEA Grapalat" w:hAnsi="GHEA Grapalat"/>
        </w:rPr>
        <w:t xml:space="preserve"> пунктом 6 части 1 статьи 6 Закона</w:t>
      </w:r>
      <w:r w:rsidR="00666F28">
        <w:rPr>
          <w:rFonts w:ascii="GHEA Grapalat" w:hAnsi="GHEA Grapalat"/>
        </w:rPr>
        <w:t xml:space="preserve">, а также </w:t>
      </w:r>
      <w:r w:rsidR="00666F28" w:rsidRPr="000F78B8">
        <w:rPr>
          <w:rFonts w:ascii="GHEA Grapalat" w:hAnsi="GHEA Grapalat"/>
        </w:rPr>
        <w:t xml:space="preserve">подпунктом 2 пункта 2 </w:t>
      </w:r>
      <w:r w:rsidR="00666F28">
        <w:rPr>
          <w:rFonts w:ascii="GHEA Grapalat" w:hAnsi="GHEA Grapalat"/>
        </w:rPr>
        <w:t>постановления Правительства РА N</w:t>
      </w:r>
      <w:r w:rsidR="00666F28">
        <w:rPr>
          <w:rFonts w:ascii="GHEA Grapalat" w:hAnsi="GHEA Grapalat"/>
          <w:lang w:val="hy-AM"/>
        </w:rPr>
        <w:t>817-</w:t>
      </w:r>
      <w:r w:rsidR="00666F28">
        <w:rPr>
          <w:rFonts w:ascii="GHEA Grapalat" w:hAnsi="GHEA Grapalat"/>
        </w:rPr>
        <w:t xml:space="preserve">А от </w:t>
      </w:r>
      <w:r w:rsidR="00666F28">
        <w:rPr>
          <w:rFonts w:ascii="GHEA Grapalat" w:hAnsi="GHEA Grapalat"/>
          <w:lang w:val="hy-AM"/>
        </w:rPr>
        <w:t>20.06.2025</w:t>
      </w:r>
      <w:r w:rsidR="00666F28">
        <w:rPr>
          <w:rFonts w:ascii="GHEA Grapalat" w:hAnsi="GHEA Grapalat"/>
        </w:rPr>
        <w:t>г</w:t>
      </w:r>
      <w:r w:rsidR="00666F28"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A06CFE">
        <w:rPr>
          <w:rFonts w:ascii="GHEA Grapalat" w:hAnsi="GHEA Grapalat"/>
        </w:rPr>
        <w:t>.</w:t>
      </w:r>
    </w:p>
    <w:p w14:paraId="3B890DD2" w14:textId="77777777"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13E3FB9F" w14:textId="77777777"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2C38BD6F"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17C8076B"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6FD16145"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4E8D8642"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266464ED"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74808E7E"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2E77309" w14:textId="77777777"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0434CC1B"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7886E540"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A15B6FB"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5E19BE15"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1C9E11FC"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A42CB">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7724A8AA" w14:textId="77777777" w:rsidR="004272E3" w:rsidRPr="009044F1" w:rsidRDefault="00096865" w:rsidP="004272E3">
      <w:pPr>
        <w:widowControl w:val="0"/>
        <w:tabs>
          <w:tab w:val="left" w:pos="1134"/>
        </w:tabs>
        <w:spacing w:after="160"/>
        <w:ind w:firstLine="567"/>
        <w:jc w:val="both"/>
        <w:rPr>
          <w:rFonts w:ascii="GHEA Grapalat" w:hAnsi="GHEA Grapalat" w:cs="Arial Armenian"/>
        </w:rPr>
      </w:pPr>
      <w:r w:rsidRPr="008C6669">
        <w:rPr>
          <w:rFonts w:ascii="GHEA Grapalat" w:hAnsi="GHEA Grapalat"/>
        </w:rPr>
        <w:t>2.4</w:t>
      </w:r>
      <w:r w:rsidR="00D13662" w:rsidRPr="008C6669">
        <w:rPr>
          <w:rFonts w:ascii="GHEA Grapalat" w:hAnsi="GHEA Grapalat"/>
        </w:rPr>
        <w:t>.</w:t>
      </w:r>
      <w:r w:rsidR="00E1385B" w:rsidRPr="008C6669">
        <w:rPr>
          <w:rFonts w:ascii="GHEA Grapalat" w:hAnsi="GHEA Grapalat"/>
        </w:rPr>
        <w:tab/>
      </w:r>
      <w:r w:rsidRPr="008C6669">
        <w:rPr>
          <w:rFonts w:ascii="GHEA Grapalat" w:hAnsi="GHEA Grapalat"/>
        </w:rPr>
        <w:t>Участник</w:t>
      </w:r>
      <w:r w:rsidR="000C3F69" w:rsidRPr="008C6669">
        <w:rPr>
          <w:rFonts w:ascii="GHEA Grapalat" w:hAnsi="GHEA Grapalat"/>
        </w:rPr>
        <w:t>,</w:t>
      </w:r>
      <w:r w:rsidRPr="008C6669">
        <w:rPr>
          <w:rFonts w:ascii="GHEA Grapalat" w:hAnsi="GHEA Grapalat"/>
        </w:rPr>
        <w:t xml:space="preserve"> </w:t>
      </w:r>
      <w:r w:rsidR="002C1D72" w:rsidRPr="008C6669">
        <w:rPr>
          <w:rFonts w:ascii="GHEA Grapalat" w:hAnsi="GHEA Grapalat"/>
        </w:rPr>
        <w:t xml:space="preserve">в случае признания </w:t>
      </w:r>
      <w:r w:rsidR="00876D7D" w:rsidRPr="008C6669">
        <w:rPr>
          <w:rFonts w:ascii="GHEA Grapalat" w:hAnsi="GHEA Grapalat"/>
        </w:rPr>
        <w:t>ото</w:t>
      </w:r>
      <w:r w:rsidR="002C1D72" w:rsidRPr="008C6669">
        <w:rPr>
          <w:rFonts w:ascii="GHEA Grapalat" w:hAnsi="GHEA Grapalat"/>
        </w:rPr>
        <w:t>бранным участником</w:t>
      </w:r>
      <w:r w:rsidR="000C3F69" w:rsidRPr="008C6669">
        <w:rPr>
          <w:rFonts w:ascii="GHEA Grapalat" w:hAnsi="GHEA Grapalat"/>
        </w:rPr>
        <w:t>,</w:t>
      </w:r>
      <w:r w:rsidR="002C1D72" w:rsidRPr="008C6669">
        <w:rPr>
          <w:rFonts w:ascii="GHEA Grapalat" w:hAnsi="GHEA Grapalat"/>
        </w:rPr>
        <w:t xml:space="preserve"> </w:t>
      </w:r>
      <w:r w:rsidR="004575B1" w:rsidRPr="00AC3C74">
        <w:rPr>
          <w:rFonts w:ascii="GHEA Grapalat" w:hAnsi="GHEA Grapalat"/>
        </w:rPr>
        <w:t>представляет обеспечение квалификации в порядке и размере, установленны</w:t>
      </w:r>
      <w:r w:rsidR="004575B1">
        <w:rPr>
          <w:rFonts w:ascii="GHEA Grapalat" w:hAnsi="GHEA Grapalat"/>
        </w:rPr>
        <w:t>ми</w:t>
      </w:r>
      <w:r w:rsidR="004575B1" w:rsidRPr="00AC3C74">
        <w:rPr>
          <w:rFonts w:ascii="GHEA Grapalat" w:hAnsi="GHEA Grapalat"/>
        </w:rPr>
        <w:t xml:space="preserve"> настоящим приглашением</w:t>
      </w:r>
      <w:r w:rsidR="004575B1">
        <w:rPr>
          <w:rFonts w:ascii="GHEA Grapalat" w:hAnsi="GHEA Grapalat"/>
        </w:rPr>
        <w:t>.</w:t>
      </w:r>
      <w:r w:rsidR="004272E3" w:rsidRPr="008C6669">
        <w:rPr>
          <w:rFonts w:ascii="GHEA Grapalat" w:hAnsi="GHEA Grapalat"/>
        </w:rPr>
        <w:t xml:space="preserve">. </w:t>
      </w:r>
    </w:p>
    <w:p w14:paraId="546783D5" w14:textId="77777777"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223968CF" w14:textId="77777777"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0F768C4B" w14:textId="77777777"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51F0CA79" w14:textId="77777777"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1D946AC3" w14:textId="77777777"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lastRenderedPageBreak/>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61D07668" w14:textId="77777777" w:rsidR="00AE3715" w:rsidRPr="002E4BC5" w:rsidRDefault="00AE3715" w:rsidP="00B46D58">
      <w:pPr>
        <w:widowControl w:val="0"/>
        <w:spacing w:after="160"/>
        <w:jc w:val="center"/>
        <w:rPr>
          <w:rFonts w:ascii="GHEA Grapalat" w:hAnsi="GHEA Grapalat"/>
          <w:b/>
        </w:rPr>
      </w:pPr>
    </w:p>
    <w:p w14:paraId="155B5D22"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6D10A3A9"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32638115" w14:textId="26DD202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0591F">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14:paraId="2E5BD1AE"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1387CBE4"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5BA5AED6"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7E312CBE"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56598DA5" w14:textId="120BA136" w:rsidR="00B051BE" w:rsidRPr="002E4BC5" w:rsidRDefault="00096865" w:rsidP="00B35D1F">
      <w:pPr>
        <w:widowControl w:val="0"/>
        <w:tabs>
          <w:tab w:val="left" w:pos="1134"/>
        </w:tabs>
        <w:autoSpaceDE w:val="0"/>
        <w:autoSpaceDN w:val="0"/>
        <w:adjustRightInd w:val="0"/>
        <w:spacing w:after="160"/>
        <w:ind w:firstLine="567"/>
        <w:jc w:val="both"/>
        <w:rPr>
          <w:rFonts w:ascii="GHEA Grapalat" w:hAnsi="GHEA Grapalat"/>
          <w:b/>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w:t>
      </w:r>
    </w:p>
    <w:p w14:paraId="449BD998" w14:textId="77777777" w:rsidR="00C65202" w:rsidRPr="002E4BC5" w:rsidRDefault="00C65202" w:rsidP="00B46D58">
      <w:pPr>
        <w:widowControl w:val="0"/>
        <w:spacing w:after="160"/>
        <w:jc w:val="center"/>
        <w:rPr>
          <w:rFonts w:ascii="GHEA Grapalat" w:hAnsi="GHEA Grapalat"/>
          <w:b/>
        </w:rPr>
      </w:pPr>
    </w:p>
    <w:p w14:paraId="29F77037" w14:textId="77777777" w:rsidR="00096865" w:rsidRPr="002E4BC5"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1498B936"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lastRenderedPageBreak/>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42060E2E" w14:textId="77777777"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7D5AD213" w14:textId="77777777"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203A1B2A" w14:textId="01E337F8"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B36AC2">
        <w:rPr>
          <w:rFonts w:ascii="GHEA Grapalat" w:hAnsi="GHEA Grapalat"/>
          <w:sz w:val="24"/>
          <w:szCs w:val="24"/>
        </w:rPr>
        <w:t>запросе котировок</w:t>
      </w:r>
      <w:r w:rsidRPr="009044F1">
        <w:rPr>
          <w:rFonts w:ascii="GHEA Grapalat" w:hAnsi="GHEA Grapalat"/>
          <w:sz w:val="24"/>
          <w:szCs w:val="24"/>
        </w:rPr>
        <w:t>.</w:t>
      </w:r>
    </w:p>
    <w:p w14:paraId="753E5E84" w14:textId="32DD7011" w:rsidR="00B35D1F" w:rsidRPr="002923FC" w:rsidRDefault="00B35D1F" w:rsidP="00B35D1F">
      <w:pPr>
        <w:pStyle w:val="23"/>
        <w:widowControl w:val="0"/>
        <w:tabs>
          <w:tab w:val="left" w:pos="1134"/>
        </w:tabs>
        <w:spacing w:line="240" w:lineRule="auto"/>
        <w:ind w:firstLine="567"/>
        <w:contextualSpacing/>
        <w:rPr>
          <w:rFonts w:ascii="GHEA Grapalat" w:hAnsi="GHEA Grapalat" w:cs="Sylfaen"/>
          <w:b/>
          <w:bCs/>
          <w:sz w:val="24"/>
          <w:szCs w:val="24"/>
        </w:rPr>
      </w:pPr>
      <w:r w:rsidRPr="002923FC">
        <w:rPr>
          <w:rFonts w:ascii="GHEA Grapalat" w:hAnsi="GHEA Grapalat"/>
          <w:b/>
          <w:bCs/>
          <w:sz w:val="24"/>
          <w:szCs w:val="24"/>
        </w:rPr>
        <w:t>4.2.</w:t>
      </w:r>
      <w:r w:rsidRPr="002923FC">
        <w:rPr>
          <w:rFonts w:ascii="GHEA Grapalat" w:hAnsi="GHEA Grapalat"/>
          <w:b/>
          <w:bCs/>
          <w:sz w:val="24"/>
          <w:szCs w:val="24"/>
        </w:rPr>
        <w:tab/>
        <w:t xml:space="preserve">Заявки на процедуру необходимо подать в комиссию по адресу г. Ереван, ул. М. </w:t>
      </w:r>
      <w:proofErr w:type="spellStart"/>
      <w:r w:rsidRPr="002923FC">
        <w:rPr>
          <w:rFonts w:ascii="GHEA Grapalat" w:hAnsi="GHEA Grapalat"/>
          <w:b/>
          <w:bCs/>
          <w:sz w:val="24"/>
          <w:szCs w:val="24"/>
        </w:rPr>
        <w:t>Гераци</w:t>
      </w:r>
      <w:proofErr w:type="spellEnd"/>
      <w:r w:rsidRPr="002923FC">
        <w:rPr>
          <w:rFonts w:ascii="GHEA Grapalat" w:hAnsi="GHEA Grapalat"/>
          <w:b/>
          <w:bCs/>
          <w:sz w:val="24"/>
          <w:szCs w:val="24"/>
        </w:rPr>
        <w:t>, д. 12 не позднее, чем в 1</w:t>
      </w:r>
      <w:r>
        <w:rPr>
          <w:rFonts w:ascii="GHEA Grapalat" w:hAnsi="GHEA Grapalat"/>
          <w:b/>
          <w:bCs/>
          <w:sz w:val="24"/>
          <w:szCs w:val="24"/>
          <w:lang w:val="hy-AM"/>
        </w:rPr>
        <w:t>6</w:t>
      </w:r>
      <w:r w:rsidRPr="002923FC">
        <w:rPr>
          <w:rFonts w:ascii="GHEA Grapalat" w:hAnsi="GHEA Grapalat"/>
          <w:b/>
          <w:bCs/>
          <w:sz w:val="24"/>
          <w:szCs w:val="24"/>
        </w:rPr>
        <w:t>:</w:t>
      </w:r>
      <w:r w:rsidR="00820968">
        <w:rPr>
          <w:rFonts w:ascii="GHEA Grapalat" w:hAnsi="GHEA Grapalat"/>
          <w:b/>
          <w:bCs/>
          <w:sz w:val="24"/>
          <w:szCs w:val="24"/>
          <w:lang w:val="hy-AM"/>
        </w:rPr>
        <w:t>3</w:t>
      </w:r>
      <w:r w:rsidRPr="002923FC">
        <w:rPr>
          <w:rFonts w:ascii="GHEA Grapalat" w:hAnsi="GHEA Grapalat"/>
          <w:b/>
          <w:bCs/>
          <w:sz w:val="24"/>
          <w:szCs w:val="24"/>
        </w:rPr>
        <w:t xml:space="preserve">0 часов </w:t>
      </w:r>
      <w:r w:rsidR="00FA2967" w:rsidRPr="00FA2967">
        <w:rPr>
          <w:rFonts w:ascii="GHEA Grapalat" w:hAnsi="GHEA Grapalat"/>
          <w:b/>
          <w:bCs/>
          <w:sz w:val="24"/>
          <w:szCs w:val="24"/>
        </w:rPr>
        <w:t>11</w:t>
      </w:r>
      <w:r w:rsidRPr="002923FC">
        <w:rPr>
          <w:rFonts w:ascii="GHEA Grapalat" w:hAnsi="GHEA Grapalat"/>
          <w:b/>
          <w:bCs/>
          <w:sz w:val="24"/>
          <w:szCs w:val="24"/>
        </w:rPr>
        <w:t xml:space="preserve">-го дня с даты опубликования в бюллетене объявления и приглашения на настоящую процедуру. </w:t>
      </w:r>
    </w:p>
    <w:p w14:paraId="1E651389" w14:textId="6CD56962" w:rsidR="00BA4929" w:rsidRPr="006259BB" w:rsidRDefault="00BA4929" w:rsidP="000239B5">
      <w:pPr>
        <w:pStyle w:val="23"/>
        <w:widowControl w:val="0"/>
        <w:tabs>
          <w:tab w:val="left" w:pos="1134"/>
        </w:tabs>
        <w:spacing w:after="160" w:line="240" w:lineRule="auto"/>
        <w:ind w:firstLine="567"/>
        <w:contextualSpacing/>
        <w:rPr>
          <w:rFonts w:ascii="GHEA Grapalat" w:hAnsi="GHEA Grapalat"/>
          <w:sz w:val="24"/>
          <w:szCs w:val="24"/>
        </w:rPr>
      </w:pPr>
      <w:r w:rsidRPr="006259BB">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B35D1F">
        <w:rPr>
          <w:rFonts w:ascii="GHEA Grapalat" w:hAnsi="GHEA Grapalat"/>
          <w:b/>
          <w:sz w:val="24"/>
          <w:szCs w:val="24"/>
        </w:rPr>
        <w:t>Зина Товмасян</w:t>
      </w:r>
      <w:r>
        <w:rPr>
          <w:rFonts w:ascii="GHEA Grapalat" w:hAnsi="GHEA Grapalat"/>
        </w:rPr>
        <w:t xml:space="preserve">. </w:t>
      </w:r>
      <w:r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117DF7D5" w14:textId="77777777"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28996C4A"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20DC186B" w14:textId="77777777" w:rsidR="005F25EF" w:rsidRDefault="005F25EF" w:rsidP="00B46D58">
      <w:pPr>
        <w:jc w:val="both"/>
        <w:rPr>
          <w:rFonts w:ascii="GHEA Grapalat" w:hAnsi="GHEA Grapalat"/>
        </w:rPr>
      </w:pPr>
      <w:r>
        <w:rPr>
          <w:rFonts w:ascii="GHEA Grapalat" w:hAnsi="GHEA Grapalat"/>
        </w:rPr>
        <w:t xml:space="preserve">   а) </w:t>
      </w:r>
      <w:r w:rsidR="00070108" w:rsidRPr="00070108">
        <w:rPr>
          <w:rFonts w:ascii="GHEA Grapalat" w:hAnsi="GHEA Grapalat"/>
        </w:rPr>
        <w:t>удостоверение соответствия его данных и данных аффилированных с ним лиц требованиям права участия, установленным настоящим приглашением</w:t>
      </w:r>
      <w:r>
        <w:rPr>
          <w:rFonts w:ascii="GHEA Grapalat" w:hAnsi="GHEA Grapalat"/>
        </w:rPr>
        <w:t>;</w:t>
      </w:r>
    </w:p>
    <w:p w14:paraId="36A189ED" w14:textId="77777777" w:rsidR="00C648DF" w:rsidRDefault="005F25EF" w:rsidP="00B46D58">
      <w:pPr>
        <w:jc w:val="both"/>
        <w:rPr>
          <w:rFonts w:ascii="GHEA Grapalat" w:hAnsi="GHEA Grapalat"/>
        </w:rPr>
      </w:pPr>
      <w:r>
        <w:rPr>
          <w:rFonts w:ascii="GHEA Grapalat" w:hAnsi="GHEA Grapalat"/>
        </w:rPr>
        <w:t xml:space="preserve">   б) </w:t>
      </w:r>
      <w:r w:rsidR="00CB1483" w:rsidRPr="00070108">
        <w:rPr>
          <w:rFonts w:ascii="GHEA Grapalat" w:hAnsi="GHEA Grapalat"/>
        </w:rPr>
        <w:t>удостоверение</w:t>
      </w:r>
      <w:r w:rsidR="003C5795" w:rsidRPr="003C5795">
        <w:rPr>
          <w:rFonts w:ascii="GHEA Grapalat" w:hAnsi="GHEA Grapalat"/>
        </w:rPr>
        <w:t xml:space="preserve">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w:t>
      </w:r>
      <w:proofErr w:type="spellStart"/>
      <w:r w:rsidR="003C5795" w:rsidRPr="003C5795">
        <w:rPr>
          <w:rFonts w:ascii="GHEA Grapalat" w:hAnsi="GHEA Grapalat"/>
        </w:rPr>
        <w:t>в</w:t>
      </w:r>
      <w:proofErr w:type="spellEnd"/>
      <w:r w:rsidR="003C5795" w:rsidRPr="003C5795">
        <w:rPr>
          <w:rFonts w:ascii="GHEA Grapalat" w:hAnsi="GHEA Grapalat"/>
        </w:rPr>
        <w:t xml:space="preserve"> порядке и сроки, установленные </w:t>
      </w:r>
      <w:r w:rsidR="00E006C3" w:rsidRPr="003C5795">
        <w:rPr>
          <w:rFonts w:ascii="GHEA Grapalat" w:hAnsi="GHEA Grapalat"/>
        </w:rPr>
        <w:t>настоящ</w:t>
      </w:r>
      <w:r w:rsidR="00E006C3">
        <w:rPr>
          <w:rFonts w:ascii="GHEA Grapalat" w:hAnsi="GHEA Grapalat"/>
        </w:rPr>
        <w:t>им</w:t>
      </w:r>
      <w:r w:rsidR="00E006C3" w:rsidRPr="003C5795">
        <w:rPr>
          <w:rFonts w:ascii="GHEA Grapalat" w:hAnsi="GHEA Grapalat"/>
        </w:rPr>
        <w:t xml:space="preserve"> приглашени</w:t>
      </w:r>
      <w:r w:rsidR="00E006C3">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14:paraId="6E3526C1" w14:textId="77777777"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255E60">
        <w:rPr>
          <w:rFonts w:ascii="GHEA Grapalat" w:hAnsi="GHEA Grapalat"/>
        </w:rPr>
        <w:t xml:space="preserve">недобросовестной конкуренции,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14:paraId="081CBC44"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14:paraId="516F43CF" w14:textId="77777777"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sidR="00B24E0E" w:rsidRPr="00270F2A">
        <w:rPr>
          <w:rFonts w:ascii="GHEA Grapalat" w:hAnsi="GHEA Grapalat"/>
          <w:spacing w:val="-6"/>
          <w:sz w:val="24"/>
          <w:szCs w:val="24"/>
        </w:rPr>
        <w:t>Деклараци</w:t>
      </w:r>
      <w:r w:rsidR="00596EE4" w:rsidRPr="00270F2A">
        <w:rPr>
          <w:rFonts w:ascii="GHEA Grapalat" w:hAnsi="GHEA Grapalat"/>
          <w:spacing w:val="-6"/>
          <w:sz w:val="24"/>
          <w:szCs w:val="24"/>
        </w:rPr>
        <w:t>ю</w:t>
      </w:r>
      <w:r w:rsidR="00B24E0E" w:rsidRPr="00270F2A">
        <w:rPr>
          <w:rFonts w:ascii="GHEA Grapalat" w:hAnsi="GHEA Grapalat"/>
          <w:spacing w:val="-6"/>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Pr>
          <w:rFonts w:ascii="GHEA Grapalat" w:hAnsi="GHEA Grapalat"/>
          <w:spacing w:val="-6"/>
          <w:sz w:val="24"/>
          <w:szCs w:val="24"/>
        </w:rPr>
        <w:t>При этом, если участник объявляется отобранным участником, то предусмотренная настоящим абзацем информация, публик</w:t>
      </w:r>
      <w:r w:rsidR="00B24E0E">
        <w:rPr>
          <w:rFonts w:ascii="GHEA Grapalat" w:hAnsi="GHEA Grapalat"/>
          <w:spacing w:val="-6"/>
          <w:sz w:val="24"/>
          <w:szCs w:val="24"/>
        </w:rPr>
        <w:t>у</w:t>
      </w:r>
      <w:r>
        <w:rPr>
          <w:rFonts w:ascii="GHEA Grapalat" w:hAnsi="GHEA Grapalat"/>
          <w:spacing w:val="-6"/>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364685" w:rsidRPr="00EA1641">
        <w:rPr>
          <w:rFonts w:ascii="GHEA Grapalat" w:hAnsi="GHEA Grapalat"/>
          <w:sz w:val="24"/>
          <w:szCs w:val="24"/>
          <w:vertAlign w:val="superscript"/>
          <w:lang w:val="hy-AM"/>
        </w:rPr>
        <w:t>6</w:t>
      </w:r>
      <w:r w:rsidR="00EA1641" w:rsidRPr="00EA1641">
        <w:rPr>
          <w:rFonts w:ascii="GHEA Grapalat" w:hAnsi="GHEA Grapalat"/>
          <w:sz w:val="24"/>
          <w:szCs w:val="24"/>
          <w:vertAlign w:val="superscript"/>
          <w:lang w:val="hy-AM"/>
        </w:rPr>
        <w:t>.1</w:t>
      </w:r>
      <w:r w:rsidR="005F25EF">
        <w:rPr>
          <w:rFonts w:ascii="GHEA Grapalat" w:hAnsi="GHEA Grapalat"/>
        </w:rPr>
        <w:t xml:space="preserve">  </w:t>
      </w:r>
    </w:p>
    <w:p w14:paraId="34894480" w14:textId="77777777" w:rsidR="00B67CCD" w:rsidRPr="009044F1" w:rsidRDefault="0062795D"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6E99D113" w14:textId="77777777"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14:paraId="1DF6C535" w14:textId="77777777"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 xml:space="preserve">представить копию договора о совместной деятельности, если участники </w:t>
      </w:r>
      <w:r w:rsidR="003E3FD0" w:rsidRPr="009044F1">
        <w:rPr>
          <w:rFonts w:ascii="GHEA Grapalat" w:hAnsi="GHEA Grapalat"/>
          <w:sz w:val="24"/>
          <w:szCs w:val="24"/>
        </w:rPr>
        <w:lastRenderedPageBreak/>
        <w:t>участвуют в настоящей процедуре в порядке совместной деятельности (консорциумом);</w:t>
      </w:r>
    </w:p>
    <w:p w14:paraId="1EF84D1C"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36B2F042"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09B7D997" w14:textId="77777777"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0D569203" w14:textId="77777777" w:rsidR="00787A1B" w:rsidRDefault="00787A1B">
      <w:pPr>
        <w:rPr>
          <w:rFonts w:ascii="GHEA Grapalat" w:hAnsi="GHEA Grapalat"/>
          <w:b/>
        </w:rPr>
      </w:pPr>
    </w:p>
    <w:p w14:paraId="4D2C47A5" w14:textId="77777777" w:rsidR="00A45946" w:rsidRPr="002E4BC5" w:rsidRDefault="00333B85" w:rsidP="00B46D58">
      <w:pPr>
        <w:widowControl w:val="0"/>
        <w:spacing w:after="160"/>
        <w:jc w:val="center"/>
        <w:rPr>
          <w:rFonts w:ascii="GHEA Grapalat" w:hAnsi="GHEA Grapalat"/>
          <w:b/>
        </w:rPr>
      </w:pPr>
      <w:r>
        <w:rPr>
          <w:rFonts w:ascii="GHEA Grapalat" w:hAnsi="GHEA Grapalat"/>
          <w:b/>
        </w:rPr>
        <w:t>5.</w:t>
      </w:r>
      <w:r w:rsidR="00C8055A" w:rsidRPr="009044F1">
        <w:rPr>
          <w:rFonts w:ascii="GHEA Grapalat" w:hAnsi="GHEA Grapalat"/>
          <w:b/>
        </w:rPr>
        <w:t xml:space="preserve">ЦЕНОВОЕ ПРЕДЛОЖЕНИЕ ЗАЯВКИ </w:t>
      </w:r>
    </w:p>
    <w:p w14:paraId="4B48220C"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294EF4E3" w14:textId="77777777" w:rsidR="0079529B" w:rsidRDefault="00C8055A" w:rsidP="0079529B">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F7173E" w:rsidRPr="00F7173E">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7173E" w:rsidRPr="00F7173E">
        <w:rPr>
          <w:rFonts w:ascii="GHEA Grapalat" w:hAnsi="GHEA Grapalat"/>
          <w:sz w:val="24"/>
          <w:szCs w:val="24"/>
        </w:rPr>
        <w:t xml:space="preserve"> </w:t>
      </w:r>
      <w:r w:rsidR="004E68E0">
        <w:rPr>
          <w:rFonts w:ascii="GHEA Grapalat" w:hAnsi="GHEA Grapalat"/>
          <w:sz w:val="24"/>
          <w:szCs w:val="24"/>
        </w:rPr>
        <w:t>(</w:t>
      </w:r>
      <w:r w:rsidR="004E68E0" w:rsidRPr="00864470">
        <w:rPr>
          <w:rFonts w:ascii="GHEA Grapalat" w:hAnsi="GHEA Grapalat"/>
          <w:sz w:val="24"/>
          <w:szCs w:val="24"/>
        </w:rPr>
        <w:t>совокупность себестоимости и прогнозируемой прибыли</w:t>
      </w:r>
      <w:r w:rsidR="004E68E0">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sidR="0079529B">
        <w:rPr>
          <w:rFonts w:ascii="GHEA Grapalat" w:hAnsi="GHEA Grapalat"/>
          <w:sz w:val="24"/>
          <w:szCs w:val="24"/>
        </w:rPr>
        <w:t>При</w:t>
      </w:r>
      <w:r w:rsidR="00CB6775">
        <w:rPr>
          <w:rFonts w:ascii="GHEA Grapalat" w:hAnsi="GHEA Grapalat"/>
          <w:sz w:val="24"/>
          <w:szCs w:val="24"/>
        </w:rPr>
        <w:t xml:space="preserve"> этом</w:t>
      </w:r>
      <w:r w:rsidR="0079529B">
        <w:rPr>
          <w:rFonts w:ascii="GHEA Grapalat" w:hAnsi="GHEA Grapalat"/>
          <w:sz w:val="24"/>
          <w:szCs w:val="24"/>
        </w:rPr>
        <w:t>:</w:t>
      </w:r>
    </w:p>
    <w:p w14:paraId="551569BA" w14:textId="77777777" w:rsidR="0079529B" w:rsidRPr="000C4775" w:rsidRDefault="0079529B" w:rsidP="000C4775">
      <w:pPr>
        <w:pStyle w:val="HTML"/>
        <w:shd w:val="clear" w:color="auto" w:fill="F8F9FA"/>
        <w:contextualSpacing/>
        <w:jc w:val="both"/>
        <w:rPr>
          <w:rFonts w:ascii="GHEA Grapalat" w:hAnsi="GHEA Grapalat" w:cs="Times New Roman"/>
          <w:sz w:val="24"/>
          <w:szCs w:val="24"/>
          <w:lang w:val="ru-RU" w:eastAsia="ru-RU" w:bidi="ru-RU"/>
        </w:rPr>
      </w:pPr>
      <w:r w:rsidRPr="0079529B">
        <w:rPr>
          <w:rFonts w:ascii="GHEA Grapalat" w:hAnsi="GHEA Grapalat" w:cs="Times New Roman"/>
          <w:sz w:val="24"/>
          <w:szCs w:val="24"/>
          <w:lang w:val="ru-RU" w:eastAsia="ru-RU" w:bidi="ru-RU"/>
        </w:rPr>
        <w:t>а</w:t>
      </w:r>
      <w:r w:rsidRPr="00391653">
        <w:rPr>
          <w:rFonts w:ascii="GHEA Grapalat" w:hAnsi="GHEA Grapalat" w:cs="Times New Roman"/>
          <w:sz w:val="24"/>
          <w:szCs w:val="24"/>
          <w:lang w:val="ru-RU" w:eastAsia="ru-RU" w:bidi="ru-RU"/>
        </w:rPr>
        <w:t xml:space="preserve">. оценка и сравнение ценовых предложений участников осуществляются без </w:t>
      </w:r>
      <w:r w:rsidR="00F01DE1">
        <w:rPr>
          <w:rFonts w:ascii="GHEA Grapalat" w:hAnsi="GHEA Grapalat" w:cs="Times New Roman"/>
          <w:sz w:val="24"/>
          <w:szCs w:val="24"/>
          <w:lang w:val="ru-RU" w:eastAsia="ru-RU" w:bidi="ru-RU"/>
        </w:rPr>
        <w:t>у</w:t>
      </w:r>
      <w:r w:rsidRPr="00391653">
        <w:rPr>
          <w:rFonts w:ascii="GHEA Grapalat" w:hAnsi="GHEA Grapalat" w:cs="Times New Roman"/>
          <w:sz w:val="24"/>
          <w:szCs w:val="24"/>
          <w:lang w:val="ru-RU" w:eastAsia="ru-RU" w:bidi="ru-RU"/>
        </w:rPr>
        <w:t>чета суммы налога</w:t>
      </w:r>
      <w:r w:rsidRPr="0079529B">
        <w:rPr>
          <w:rFonts w:ascii="GHEA Grapalat" w:hAnsi="GHEA Grapalat" w:cs="Times New Roman"/>
          <w:sz w:val="24"/>
          <w:szCs w:val="24"/>
          <w:lang w:val="ru-RU" w:eastAsia="ru-RU" w:bidi="ru-RU"/>
        </w:rPr>
        <w:t>, указанного в настоящем пункте,</w:t>
      </w:r>
    </w:p>
    <w:p w14:paraId="70D46C86" w14:textId="77777777" w:rsidR="00B95FE0" w:rsidRPr="009044F1" w:rsidRDefault="00C134C5" w:rsidP="000C4775">
      <w:pPr>
        <w:pStyle w:val="norm"/>
        <w:widowControl w:val="0"/>
        <w:spacing w:after="160"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205455F1"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9B550F"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5E71C728"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7173E" w:rsidRPr="00F7173E">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4DF223BF" w14:textId="77777777"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5D522489" w14:textId="77777777"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14:paraId="335086EB" w14:textId="77777777" w:rsidR="00260739" w:rsidRDefault="00A14685" w:rsidP="002607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xml:space="preserve">, и они соответствуют друг другу, а в </w:t>
      </w:r>
      <w:r w:rsidRPr="00A14685">
        <w:rPr>
          <w:rFonts w:ascii="GHEA Grapalat" w:hAnsi="GHEA Grapalat"/>
          <w:sz w:val="24"/>
          <w:szCs w:val="24"/>
        </w:rPr>
        <w:lastRenderedPageBreak/>
        <w:t>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14:paraId="3354B578"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14:paraId="53C29D1A"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14:paraId="6C11C67C" w14:textId="77777777" w:rsidR="00873D42" w:rsidRPr="00230D36" w:rsidRDefault="00873D42" w:rsidP="00873D42">
      <w:pPr>
        <w:jc w:val="center"/>
        <w:rPr>
          <w:rFonts w:ascii="GHEA Grapalat" w:hAnsi="GHEA Grapalat"/>
          <w:b/>
        </w:rPr>
      </w:pPr>
    </w:p>
    <w:p w14:paraId="00F86D4D" w14:textId="77777777"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5585C5F7" w14:textId="77777777" w:rsidR="00873D42" w:rsidRPr="00230D36" w:rsidRDefault="00873D42" w:rsidP="00873D42">
      <w:pPr>
        <w:jc w:val="center"/>
        <w:rPr>
          <w:rFonts w:ascii="GHEA Grapalat" w:hAnsi="GHEA Grapalat"/>
          <w:b/>
        </w:rPr>
      </w:pPr>
    </w:p>
    <w:p w14:paraId="080867E8" w14:textId="77777777"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4586DFAF" w14:textId="77777777"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62402373" w14:textId="77777777" w:rsidR="00FA0E41" w:rsidRPr="009044F1" w:rsidRDefault="00FA0E41" w:rsidP="00B46D58">
      <w:pPr>
        <w:widowControl w:val="0"/>
        <w:spacing w:after="160"/>
        <w:ind w:firstLine="567"/>
        <w:jc w:val="center"/>
        <w:rPr>
          <w:rFonts w:ascii="GHEA Grapalat" w:hAnsi="GHEA Grapalat"/>
          <w:b/>
        </w:rPr>
      </w:pPr>
    </w:p>
    <w:p w14:paraId="163E2009"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29187E7C" w14:textId="72C678A7" w:rsidR="00E1313A" w:rsidRPr="00E1313A" w:rsidRDefault="00E1313A" w:rsidP="00E1313A">
      <w:pPr>
        <w:pStyle w:val="23"/>
        <w:widowControl w:val="0"/>
        <w:tabs>
          <w:tab w:val="left" w:pos="1134"/>
        </w:tabs>
        <w:spacing w:line="240" w:lineRule="auto"/>
        <w:ind w:firstLine="567"/>
        <w:contextualSpacing/>
        <w:rPr>
          <w:rFonts w:ascii="GHEA Grapalat" w:hAnsi="GHEA Grapalat" w:cs="Tahoma"/>
          <w:b/>
          <w:bCs/>
          <w:sz w:val="24"/>
          <w:szCs w:val="24"/>
        </w:rPr>
      </w:pPr>
      <w:r w:rsidRPr="00E1313A">
        <w:rPr>
          <w:rFonts w:ascii="GHEA Grapalat" w:hAnsi="GHEA Grapalat"/>
          <w:b/>
          <w:bCs/>
          <w:sz w:val="24"/>
          <w:szCs w:val="24"/>
        </w:rPr>
        <w:t>8.1.</w:t>
      </w:r>
      <w:r w:rsidRPr="00E1313A">
        <w:rPr>
          <w:rFonts w:ascii="GHEA Grapalat" w:hAnsi="GHEA Grapalat"/>
          <w:b/>
          <w:bCs/>
          <w:sz w:val="24"/>
          <w:szCs w:val="24"/>
        </w:rPr>
        <w:tab/>
        <w:t xml:space="preserve">Вскрытие заявок произойдет заседании комиссии по вскрытию заявок на </w:t>
      </w:r>
      <w:r w:rsidR="00FA2967" w:rsidRPr="00FA2967">
        <w:rPr>
          <w:rFonts w:ascii="GHEA Grapalat" w:hAnsi="GHEA Grapalat"/>
          <w:b/>
          <w:bCs/>
          <w:sz w:val="24"/>
          <w:szCs w:val="24"/>
        </w:rPr>
        <w:t>1</w:t>
      </w:r>
      <w:r w:rsidR="00FA2967">
        <w:rPr>
          <w:rFonts w:ascii="GHEA Grapalat" w:hAnsi="GHEA Grapalat"/>
          <w:b/>
          <w:bCs/>
          <w:sz w:val="24"/>
          <w:szCs w:val="24"/>
          <w:lang w:val="en-US"/>
        </w:rPr>
        <w:t>1</w:t>
      </w:r>
      <w:r w:rsidRPr="00E1313A">
        <w:rPr>
          <w:rFonts w:ascii="GHEA Grapalat" w:hAnsi="GHEA Grapalat"/>
          <w:b/>
          <w:bCs/>
          <w:sz w:val="24"/>
          <w:szCs w:val="24"/>
        </w:rPr>
        <w:t>-</w:t>
      </w:r>
      <w:proofErr w:type="spellStart"/>
      <w:r w:rsidRPr="00E1313A">
        <w:rPr>
          <w:rFonts w:ascii="GHEA Grapalat" w:hAnsi="GHEA Grapalat"/>
          <w:b/>
          <w:bCs/>
          <w:sz w:val="24"/>
          <w:szCs w:val="24"/>
        </w:rPr>
        <w:t>ый</w:t>
      </w:r>
      <w:proofErr w:type="spellEnd"/>
      <w:r w:rsidRPr="00E1313A">
        <w:rPr>
          <w:rFonts w:ascii="GHEA Grapalat" w:hAnsi="GHEA Grapalat"/>
          <w:b/>
          <w:bCs/>
          <w:sz w:val="24"/>
          <w:szCs w:val="24"/>
        </w:rPr>
        <w:t xml:space="preserve"> день в 1</w:t>
      </w:r>
      <w:r w:rsidRPr="00E1313A">
        <w:rPr>
          <w:rFonts w:ascii="GHEA Grapalat" w:hAnsi="GHEA Grapalat"/>
          <w:b/>
          <w:bCs/>
          <w:sz w:val="24"/>
          <w:szCs w:val="24"/>
          <w:lang w:val="hy-AM"/>
        </w:rPr>
        <w:t>6</w:t>
      </w:r>
      <w:r w:rsidRPr="00E1313A">
        <w:rPr>
          <w:rFonts w:ascii="GHEA Grapalat" w:hAnsi="GHEA Grapalat"/>
          <w:b/>
          <w:bCs/>
          <w:sz w:val="24"/>
          <w:szCs w:val="24"/>
        </w:rPr>
        <w:t>:</w:t>
      </w:r>
      <w:r w:rsidR="00820968">
        <w:rPr>
          <w:rFonts w:ascii="GHEA Grapalat" w:hAnsi="GHEA Grapalat"/>
          <w:b/>
          <w:bCs/>
          <w:sz w:val="24"/>
          <w:szCs w:val="24"/>
          <w:lang w:val="hy-AM"/>
        </w:rPr>
        <w:t>3</w:t>
      </w:r>
      <w:r w:rsidRPr="00E1313A">
        <w:rPr>
          <w:rFonts w:ascii="GHEA Grapalat" w:hAnsi="GHEA Grapalat"/>
          <w:b/>
          <w:bCs/>
          <w:sz w:val="24"/>
          <w:szCs w:val="24"/>
        </w:rPr>
        <w:t xml:space="preserve">0 со дня опубликования бюллетене объявления и приглашения на настоящую процедуру. </w:t>
      </w:r>
    </w:p>
    <w:p w14:paraId="3D022410" w14:textId="77777777" w:rsidR="000E21F2" w:rsidRDefault="000E21F2" w:rsidP="00E45430">
      <w:pPr>
        <w:widowControl w:val="0"/>
        <w:spacing w:after="160"/>
        <w:ind w:firstLine="567"/>
        <w:jc w:val="both"/>
        <w:rPr>
          <w:rFonts w:ascii="GHEA Grapalat" w:hAnsi="GHEA Grapalat"/>
        </w:rPr>
      </w:pPr>
      <w:r w:rsidRPr="009F3DC7">
        <w:rPr>
          <w:rFonts w:ascii="GHEA Grapalat" w:hAnsi="GHEA Grapalat"/>
        </w:rPr>
        <w:t>На заседании по вскрытию</w:t>
      </w:r>
      <w:r w:rsidR="004411C1" w:rsidRPr="00D2548C">
        <w:rPr>
          <w:rFonts w:ascii="GHEA Grapalat" w:hAnsi="GHEA Grapalat"/>
        </w:rPr>
        <w:t xml:space="preserve"> и оценке</w:t>
      </w:r>
      <w:r w:rsidRPr="009F3DC7">
        <w:rPr>
          <w:rFonts w:ascii="GHEA Grapalat" w:hAnsi="GHEA Grapalat"/>
        </w:rPr>
        <w:t xml:space="preserve"> заявок</w:t>
      </w:r>
      <w:r>
        <w:rPr>
          <w:rFonts w:ascii="GHEA Grapalat" w:hAnsi="GHEA Grapalat"/>
        </w:rPr>
        <w:t>:</w:t>
      </w:r>
    </w:p>
    <w:p w14:paraId="162E512F" w14:textId="77777777" w:rsidR="000E21F2" w:rsidRDefault="000E21F2" w:rsidP="00E45430">
      <w:pPr>
        <w:widowControl w:val="0"/>
        <w:spacing w:after="160"/>
        <w:ind w:firstLine="284"/>
        <w:jc w:val="both"/>
        <w:rPr>
          <w:rFonts w:ascii="GHEA Grapalat" w:hAnsi="GHEA Grapalat"/>
        </w:rPr>
      </w:pPr>
      <w:r>
        <w:rPr>
          <w:rFonts w:ascii="GHEA Grapalat" w:hAnsi="GHEA Grapalat"/>
        </w:rPr>
        <w:t xml:space="preserve"> 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623041" w:rsidRPr="00623041">
        <w:rPr>
          <w:rFonts w:ascii="GHEA Grapalat" w:hAnsi="GHEA Grapalat"/>
        </w:rPr>
        <w:t xml:space="preserve"> </w:t>
      </w:r>
      <w:r w:rsidR="00623041">
        <w:rPr>
          <w:rFonts w:ascii="GHEA Grapalat" w:hAnsi="GHEA Grapalat"/>
        </w:rPr>
        <w:t xml:space="preserve">закупки </w:t>
      </w:r>
      <w:r w:rsidRPr="009F3DC7">
        <w:rPr>
          <w:rFonts w:ascii="GHEA Grapalat" w:hAnsi="GHEA Grapalat"/>
        </w:rPr>
        <w:t>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14:paraId="09ED239C" w14:textId="77777777"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697BDF9A" w14:textId="77777777"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503DFF2B" w14:textId="77777777"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757307DC" w14:textId="77777777" w:rsidR="000E21F2" w:rsidRDefault="000E21F2" w:rsidP="00E45430">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59016AB2" w14:textId="77777777" w:rsidR="009A796C" w:rsidRPr="00E45430" w:rsidRDefault="00FD2748" w:rsidP="000E21F2">
      <w:pPr>
        <w:pStyle w:val="23"/>
        <w:widowControl w:val="0"/>
        <w:tabs>
          <w:tab w:val="left" w:pos="1134"/>
        </w:tabs>
        <w:spacing w:after="160" w:line="240" w:lineRule="auto"/>
        <w:ind w:firstLine="567"/>
        <w:rPr>
          <w:rFonts w:ascii="GHEA Grapalat" w:hAnsi="GHEA Grapalat"/>
          <w:sz w:val="24"/>
          <w:szCs w:val="24"/>
        </w:rPr>
      </w:pPr>
      <w:r w:rsidRPr="00E45430">
        <w:rPr>
          <w:rFonts w:ascii="GHEA Grapalat" w:hAnsi="GHEA Grapalat"/>
          <w:sz w:val="24"/>
          <w:szCs w:val="24"/>
        </w:rPr>
        <w:lastRenderedPageBreak/>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14:paraId="26671E89"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E43288">
        <w:rPr>
          <w:rFonts w:ascii="GHEA Grapalat" w:hAnsi="GHEA Grapalat"/>
        </w:rPr>
        <w:t xml:space="preserve">пятнадцати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E43288">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5D0B2883"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110433">
        <w:rPr>
          <w:rFonts w:ascii="GHEA Grapalat" w:hAnsi="GHEA Grapalat"/>
        </w:rPr>
        <w:t xml:space="preserve"> </w:t>
      </w:r>
      <w:r w:rsidR="006C0B68">
        <w:rPr>
          <w:rFonts w:ascii="GHEA Grapalat" w:hAnsi="GHEA Grapalat"/>
        </w:rPr>
        <w:t xml:space="preserve">и/или </w:t>
      </w:r>
      <w:r w:rsidRPr="009044F1">
        <w:rPr>
          <w:rFonts w:ascii="GHEA Grapalat" w:hAnsi="GHEA Grapalat"/>
        </w:rPr>
        <w:t xml:space="preserve"> </w:t>
      </w:r>
      <w:r w:rsidR="00110433">
        <w:rPr>
          <w:rFonts w:ascii="GHEA Grapalat" w:hAnsi="GHEA Grapalat"/>
        </w:rPr>
        <w:t>обеспечение заявки,</w:t>
      </w:r>
      <w:r w:rsidR="003B16F5">
        <w:rPr>
          <w:rFonts w:ascii="GHEA Grapalat" w:hAnsi="GHEA Grapalat"/>
        </w:rPr>
        <w:t xml:space="preserve"> </w:t>
      </w:r>
      <w:r w:rsidRPr="009044F1">
        <w:rPr>
          <w:rFonts w:ascii="GHEA Grapalat" w:hAnsi="GHEA Grapalat"/>
        </w:rPr>
        <w:t>либо те, которые не соответствуют требованиям приглашения</w:t>
      </w:r>
      <w:r w:rsidR="001151FB">
        <w:rPr>
          <w:rFonts w:ascii="GHEA Grapalat" w:hAnsi="GHEA Grapalat"/>
        </w:rPr>
        <w:t>.</w:t>
      </w:r>
    </w:p>
    <w:p w14:paraId="101E1304" w14:textId="77777777" w:rsidR="00B514E8" w:rsidRPr="009044F1"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1454D3">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9A0BDF">
        <w:rPr>
          <w:rFonts w:ascii="GHEA Grapalat" w:hAnsi="GHEA Grapalat"/>
          <w:sz w:val="24"/>
          <w:szCs w:val="24"/>
        </w:rPr>
        <w:t>и</w:t>
      </w:r>
      <w:r w:rsidR="00072575">
        <w:rPr>
          <w:rFonts w:ascii="GHEA Grapalat" w:hAnsi="GHEA Grapalat"/>
          <w:sz w:val="24"/>
          <w:szCs w:val="24"/>
        </w:rPr>
        <w:t xml:space="preserve"> </w:t>
      </w:r>
      <w:r w:rsidR="00072575" w:rsidRPr="003F64C5">
        <w:rPr>
          <w:rFonts w:ascii="GHEA Grapalat" w:hAnsi="GHEA Grapalat"/>
          <w:sz w:val="24"/>
          <w:szCs w:val="24"/>
        </w:rPr>
        <w:t>непризнанны</w:t>
      </w:r>
      <w:r w:rsidR="00072575">
        <w:rPr>
          <w:rFonts w:ascii="GHEA Grapalat" w:hAnsi="GHEA Grapalat"/>
          <w:sz w:val="24"/>
          <w:szCs w:val="24"/>
        </w:rPr>
        <w:t>х таковыми</w:t>
      </w:r>
      <w:r w:rsidR="009A0BDF">
        <w:rPr>
          <w:rFonts w:ascii="GHEA Grapalat" w:hAnsi="GHEA Grapalat"/>
          <w:sz w:val="24"/>
          <w:szCs w:val="24"/>
        </w:rPr>
        <w:t xml:space="preserve">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w:t>
      </w:r>
      <w:r w:rsidR="00942740" w:rsidRPr="00BC1DA7">
        <w:rPr>
          <w:rFonts w:ascii="GHEA Grapalat" w:hAnsi="GHEA Grapalat"/>
          <w:sz w:val="24"/>
          <w:szCs w:val="24"/>
        </w:rPr>
        <w:t>учета</w:t>
      </w:r>
      <w:r w:rsidR="00942740" w:rsidRPr="00C70FDD">
        <w:rPr>
          <w:rFonts w:ascii="GHEA Grapalat" w:hAnsi="GHEA Grapalat"/>
          <w:sz w:val="24"/>
          <w:szCs w:val="24"/>
        </w:rPr>
        <w:t xml:space="preserve"> </w:t>
      </w:r>
      <w:r w:rsidRPr="00C70FDD">
        <w:rPr>
          <w:rFonts w:ascii="GHEA Grapalat" w:hAnsi="GHEA Grapalat"/>
          <w:sz w:val="24"/>
          <w:szCs w:val="24"/>
        </w:rPr>
        <w:t>с</w:t>
      </w:r>
      <w:r w:rsidRPr="009044F1">
        <w:rPr>
          <w:rFonts w:ascii="GHEA Grapalat" w:hAnsi="GHEA Grapalat"/>
          <w:sz w:val="24"/>
          <w:szCs w:val="24"/>
        </w:rPr>
        <w:t>уммы налога, указанного в пункте 5.2. части 1 настоящего приглашения</w:t>
      </w:r>
      <w:r w:rsidR="0083765C">
        <w:rPr>
          <w:rFonts w:ascii="GHEA Grapalat" w:hAnsi="GHEA Grapalat"/>
          <w:sz w:val="24"/>
          <w:szCs w:val="24"/>
        </w:rPr>
        <w:t>.</w:t>
      </w:r>
    </w:p>
    <w:p w14:paraId="6CCC49BB" w14:textId="0F5E3EEC"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E1313A" w:rsidRPr="00E063D7">
        <w:rPr>
          <w:rFonts w:ascii="GHEA Grapalat" w:hAnsi="GHEA Grapalat"/>
          <w:b/>
          <w:i w:val="0"/>
          <w:sz w:val="22"/>
          <w:szCs w:val="22"/>
        </w:rPr>
        <w:t>установленному Центральным банком Армении на момент вскрытия заявок</w:t>
      </w:r>
      <w:r w:rsidR="00E1313A">
        <w:rPr>
          <w:rFonts w:ascii="GHEA Grapalat" w:hAnsi="GHEA Grapalat"/>
          <w:b/>
          <w:i w:val="0"/>
          <w:sz w:val="22"/>
          <w:szCs w:val="22"/>
        </w:rPr>
        <w:t>.</w:t>
      </w:r>
    </w:p>
    <w:p w14:paraId="74357D7F" w14:textId="77777777"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14:paraId="431C6700"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413F3">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E16286">
        <w:rPr>
          <w:rFonts w:ascii="GHEA Grapalat" w:hAnsi="GHEA Grapalat"/>
          <w:sz w:val="24"/>
          <w:szCs w:val="24"/>
        </w:rPr>
        <w:t xml:space="preserve">и </w:t>
      </w:r>
      <w:r w:rsidR="00E16286" w:rsidRPr="003F64C5">
        <w:rPr>
          <w:rFonts w:ascii="GHEA Grapalat" w:hAnsi="GHEA Grapalat"/>
          <w:sz w:val="24"/>
          <w:szCs w:val="24"/>
        </w:rPr>
        <w:t>непризнанны</w:t>
      </w:r>
      <w:r w:rsidR="00E16286">
        <w:rPr>
          <w:rFonts w:ascii="GHEA Grapalat" w:hAnsi="GHEA Grapalat"/>
          <w:sz w:val="24"/>
          <w:szCs w:val="24"/>
        </w:rPr>
        <w:t>х таковыми участников</w:t>
      </w:r>
      <w:r w:rsidRPr="009044F1">
        <w:rPr>
          <w:rFonts w:ascii="GHEA Grapalat" w:hAnsi="GHEA Grapalat"/>
          <w:sz w:val="24"/>
          <w:szCs w:val="24"/>
        </w:rPr>
        <w:t xml:space="preserve">.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33A83A33"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14F37">
        <w:rPr>
          <w:rFonts w:ascii="GHEA Grapalat" w:hAnsi="GHEA Grapalat"/>
          <w:sz w:val="24"/>
          <w:szCs w:val="24"/>
        </w:rPr>
        <w:t xml:space="preserve">и </w:t>
      </w:r>
      <w:r w:rsidR="00F14F37" w:rsidRPr="003F64C5">
        <w:rPr>
          <w:rFonts w:ascii="GHEA Grapalat" w:hAnsi="GHEA Grapalat"/>
          <w:sz w:val="24"/>
          <w:szCs w:val="24"/>
        </w:rPr>
        <w:t>непризнанны</w:t>
      </w:r>
      <w:r w:rsidR="00F14F37">
        <w:rPr>
          <w:rFonts w:ascii="GHEA Grapalat" w:hAnsi="GHEA Grapalat"/>
          <w:sz w:val="24"/>
          <w:szCs w:val="24"/>
        </w:rPr>
        <w:t>х таковыми</w:t>
      </w:r>
      <w:r w:rsidRPr="009044F1">
        <w:rPr>
          <w:rFonts w:ascii="GHEA Grapalat" w:hAnsi="GHEA Grapalat"/>
          <w:sz w:val="24"/>
          <w:szCs w:val="24"/>
        </w:rPr>
        <w:t xml:space="preserve"> участников, </w:t>
      </w:r>
      <w:r w:rsidR="00C666AD">
        <w:rPr>
          <w:rFonts w:ascii="GHEA Grapalat" w:hAnsi="GHEA Grapalat"/>
          <w:sz w:val="24"/>
          <w:szCs w:val="24"/>
        </w:rPr>
        <w:t xml:space="preserve">на  </w:t>
      </w:r>
      <w:proofErr w:type="spellStart"/>
      <w:r w:rsidR="00C666AD">
        <w:rPr>
          <w:rFonts w:ascii="GHEA Grapalat" w:hAnsi="GHEA Grapalat"/>
          <w:sz w:val="24"/>
          <w:szCs w:val="24"/>
        </w:rPr>
        <w:t>заседаниии</w:t>
      </w:r>
      <w:proofErr w:type="spellEnd"/>
      <w:r w:rsidR="00C666AD">
        <w:rPr>
          <w:rFonts w:ascii="GHEA Grapalat" w:hAnsi="GHEA Grapalat"/>
          <w:sz w:val="24"/>
          <w:szCs w:val="24"/>
        </w:rPr>
        <w:t xml:space="preserve"> комиссии</w:t>
      </w:r>
      <w:r w:rsidR="00C666AD" w:rsidRPr="009044F1">
        <w:rPr>
          <w:rFonts w:ascii="GHEA Grapalat" w:hAnsi="GHEA Grapalat"/>
          <w:sz w:val="24"/>
          <w:szCs w:val="24"/>
        </w:rPr>
        <w:t xml:space="preserve"> </w:t>
      </w:r>
      <w:r w:rsidR="00C666AD" w:rsidRPr="00334F26">
        <w:rPr>
          <w:rFonts w:ascii="GHEA Grapalat" w:hAnsi="GHEA Grapalat"/>
          <w:sz w:val="24"/>
          <w:szCs w:val="24"/>
        </w:rPr>
        <w:t>с предложившими равные цены участниками,</w:t>
      </w:r>
      <w:r w:rsidR="00B34CEA">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C44836">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B34CEA" w:rsidRPr="009044F1">
        <w:rPr>
          <w:rFonts w:ascii="GHEA Grapalat" w:hAnsi="GHEA Grapalat"/>
          <w:sz w:val="24"/>
          <w:szCs w:val="24"/>
        </w:rPr>
        <w:t>)</w:t>
      </w:r>
      <w:r w:rsidR="00B34CEA" w:rsidRPr="00B34CEA">
        <w:rPr>
          <w:rFonts w:ascii="GHEA Grapalat" w:hAnsi="GHEA Grapalat"/>
          <w:sz w:val="24"/>
          <w:szCs w:val="24"/>
        </w:rPr>
        <w:t xml:space="preserve"> </w:t>
      </w:r>
      <w:r w:rsidR="00B34CEA" w:rsidRPr="009044F1">
        <w:rPr>
          <w:rFonts w:ascii="GHEA Grapalat" w:hAnsi="GHEA Grapalat"/>
          <w:sz w:val="24"/>
          <w:szCs w:val="24"/>
        </w:rPr>
        <w:t>присутствуют</w:t>
      </w:r>
      <w:r w:rsidR="00B34CEA" w:rsidRPr="00B34CEA">
        <w:rPr>
          <w:rFonts w:ascii="GHEA Grapalat" w:hAnsi="GHEA Grapalat"/>
          <w:sz w:val="24"/>
          <w:szCs w:val="24"/>
        </w:rPr>
        <w:t xml:space="preserve"> </w:t>
      </w:r>
      <w:r w:rsidR="00B34CEA" w:rsidRPr="009044F1">
        <w:rPr>
          <w:rFonts w:ascii="GHEA Grapalat" w:hAnsi="GHEA Grapalat"/>
          <w:sz w:val="24"/>
          <w:szCs w:val="24"/>
        </w:rPr>
        <w:t>на заседании</w:t>
      </w:r>
      <w:r w:rsidRPr="009044F1">
        <w:rPr>
          <w:rFonts w:ascii="GHEA Grapalat" w:hAnsi="GHEA Grapalat"/>
          <w:sz w:val="24"/>
          <w:szCs w:val="24"/>
        </w:rPr>
        <w:t>,</w:t>
      </w:r>
    </w:p>
    <w:p w14:paraId="57CD9024"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1C57A6">
        <w:rPr>
          <w:rFonts w:ascii="GHEA Grapalat" w:hAnsi="GHEA Grapalat"/>
          <w:sz w:val="24"/>
          <w:szCs w:val="24"/>
        </w:rPr>
        <w:t>представивших равные цены</w:t>
      </w:r>
      <w:r w:rsidR="001C57A6" w:rsidRPr="009044F1">
        <w:rPr>
          <w:rFonts w:ascii="GHEA Grapalat" w:hAnsi="GHEA Grapalat"/>
          <w:sz w:val="24"/>
          <w:szCs w:val="24"/>
        </w:rPr>
        <w:t xml:space="preserve"> </w:t>
      </w:r>
      <w:r w:rsidRPr="009044F1">
        <w:rPr>
          <w:rFonts w:ascii="GHEA Grapalat" w:hAnsi="GHEA Grapalat"/>
          <w:sz w:val="24"/>
          <w:szCs w:val="24"/>
        </w:rPr>
        <w:t xml:space="preserve">участников </w:t>
      </w:r>
      <w:r w:rsidR="009D54D5">
        <w:rPr>
          <w:rFonts w:ascii="GHEA Grapalat" w:hAnsi="GHEA Grapalat"/>
          <w:sz w:val="24"/>
          <w:szCs w:val="24"/>
        </w:rPr>
        <w:t>об условиях, продолжительности,</w:t>
      </w:r>
      <w:r w:rsidR="00EB3853">
        <w:rPr>
          <w:rFonts w:ascii="GHEA Grapalat" w:hAnsi="GHEA Grapalat"/>
          <w:sz w:val="24"/>
          <w:szCs w:val="24"/>
        </w:rPr>
        <w:t xml:space="preserve"> </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041F9836"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4B1F0F02"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D11351">
        <w:rPr>
          <w:rFonts w:ascii="GHEA Grapalat" w:hAnsi="GHEA Grapalat"/>
          <w:sz w:val="24"/>
          <w:szCs w:val="24"/>
        </w:rPr>
        <w:t>другого</w:t>
      </w:r>
      <w:r w:rsidR="00D11351" w:rsidRPr="009044F1">
        <w:rPr>
          <w:rFonts w:ascii="GHEA Grapalat" w:hAnsi="GHEA Grapalat"/>
          <w:sz w:val="24"/>
          <w:szCs w:val="24"/>
        </w:rPr>
        <w:t xml:space="preserve"> </w:t>
      </w:r>
      <w:r w:rsidRPr="009044F1">
        <w:rPr>
          <w:rFonts w:ascii="GHEA Grapalat" w:hAnsi="GHEA Grapalat"/>
          <w:sz w:val="24"/>
          <w:szCs w:val="24"/>
        </w:rPr>
        <w:t>участник</w:t>
      </w:r>
      <w:r w:rsidR="00D11351">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018F8CD5" w14:textId="77777777" w:rsidR="00802408" w:rsidRDefault="009B6D58" w:rsidP="0080240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w:t>
      </w:r>
      <w:r w:rsidR="00A975F3" w:rsidRPr="003F64C5">
        <w:rPr>
          <w:rFonts w:ascii="GHEA Grapalat" w:hAnsi="GHEA Grapalat"/>
          <w:sz w:val="24"/>
          <w:szCs w:val="24"/>
        </w:rPr>
        <w:t>непризнанны</w:t>
      </w:r>
      <w:r w:rsidR="00A975F3">
        <w:rPr>
          <w:rFonts w:ascii="GHEA Grapalat" w:hAnsi="GHEA Grapalat"/>
          <w:sz w:val="24"/>
          <w:szCs w:val="24"/>
        </w:rPr>
        <w:t xml:space="preserve">е таковыми </w:t>
      </w:r>
      <w:r w:rsidRPr="009044F1">
        <w:rPr>
          <w:rFonts w:ascii="GHEA Grapalat" w:hAnsi="GHEA Grapalat"/>
          <w:sz w:val="24"/>
          <w:szCs w:val="24"/>
        </w:rPr>
        <w:t>участники</w:t>
      </w:r>
      <w:r w:rsidR="00A975F3">
        <w:rPr>
          <w:rFonts w:ascii="GHEA Grapalat" w:hAnsi="GHEA Grapalat"/>
          <w:sz w:val="24"/>
          <w:szCs w:val="24"/>
        </w:rPr>
        <w:t>.</w:t>
      </w:r>
      <w:r w:rsidR="00B532B4">
        <w:rPr>
          <w:rFonts w:ascii="GHEA Grapalat" w:hAnsi="GHEA Grapalat"/>
          <w:sz w:val="24"/>
          <w:szCs w:val="24"/>
        </w:rPr>
        <w:t xml:space="preserve"> </w:t>
      </w:r>
      <w:r w:rsidR="00802408" w:rsidRPr="00CA3860">
        <w:rPr>
          <w:rFonts w:ascii="GHEA Grapalat" w:hAnsi="GHEA Grapalat"/>
          <w:sz w:val="24"/>
          <w:szCs w:val="24"/>
        </w:rPr>
        <w:t xml:space="preserve">Если в </w:t>
      </w:r>
      <w:r w:rsidR="00802408" w:rsidRPr="00CA3860">
        <w:rPr>
          <w:rFonts w:ascii="GHEA Grapalat" w:hAnsi="GHEA Grapalat"/>
          <w:sz w:val="24"/>
          <w:szCs w:val="24"/>
        </w:rPr>
        <w:lastRenderedPageBreak/>
        <w:t>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02408">
        <w:rPr>
          <w:rFonts w:ascii="GHEA Grapalat" w:hAnsi="GHEA Grapalat"/>
          <w:sz w:val="24"/>
          <w:szCs w:val="24"/>
        </w:rPr>
        <w:t>.</w:t>
      </w:r>
    </w:p>
    <w:p w14:paraId="4160DB4F" w14:textId="77777777" w:rsidR="001A54A3" w:rsidRDefault="001A54A3" w:rsidP="001A54A3">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8.6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w:t>
      </w:r>
      <w:r w:rsidR="007C3C89">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3BCA4C94" w14:textId="77777777" w:rsidR="001A54A3" w:rsidRPr="009044F1" w:rsidRDefault="001A54A3" w:rsidP="001A54A3">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AC5387">
        <w:rPr>
          <w:rFonts w:ascii="GHEA Grapalat" w:hAnsi="GHEA Grapalat" w:cs="Sylfaen"/>
          <w:sz w:val="24"/>
          <w:szCs w:val="24"/>
        </w:rPr>
        <w:t>.</w:t>
      </w:r>
    </w:p>
    <w:p w14:paraId="5AE88C4D" w14:textId="77777777" w:rsidR="00B514E8" w:rsidRPr="00522932" w:rsidRDefault="00FD2748" w:rsidP="00AB2976">
      <w:pPr>
        <w:pStyle w:val="norm"/>
        <w:widowControl w:val="0"/>
        <w:tabs>
          <w:tab w:val="left" w:pos="1134"/>
        </w:tabs>
        <w:spacing w:after="160" w:line="240" w:lineRule="auto"/>
        <w:ind w:firstLine="567"/>
        <w:rPr>
          <w:rFonts w:ascii="GHEA Grapalat" w:hAnsi="GHEA Grapalat"/>
          <w:sz w:val="24"/>
          <w:szCs w:val="24"/>
        </w:rPr>
      </w:pPr>
      <w:r w:rsidRPr="00522932">
        <w:rPr>
          <w:rFonts w:ascii="GHEA Grapalat" w:hAnsi="GHEA Grapalat"/>
          <w:sz w:val="24"/>
          <w:szCs w:val="24"/>
        </w:rPr>
        <w:t>8.</w:t>
      </w:r>
      <w:r w:rsidR="00FD6933" w:rsidRPr="00522932">
        <w:rPr>
          <w:rFonts w:ascii="GHEA Grapalat" w:hAnsi="GHEA Grapalat"/>
          <w:sz w:val="24"/>
          <w:szCs w:val="24"/>
        </w:rPr>
        <w:t>7</w:t>
      </w:r>
      <w:r w:rsidRPr="00522932">
        <w:rPr>
          <w:rFonts w:ascii="GHEA Grapalat" w:hAnsi="GHEA Grapalat"/>
          <w:sz w:val="24"/>
          <w:szCs w:val="24"/>
        </w:rPr>
        <w:t>.</w:t>
      </w:r>
      <w:r w:rsidR="00C37724" w:rsidRPr="00522932">
        <w:rPr>
          <w:rFonts w:ascii="GHEA Grapalat" w:hAnsi="GHEA Grapalat"/>
          <w:sz w:val="24"/>
          <w:szCs w:val="24"/>
        </w:rPr>
        <w:tab/>
      </w:r>
      <w:r w:rsidRPr="00522932">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Pr="00522932">
        <w:rPr>
          <w:rFonts w:ascii="GHEA Grapalat" w:hAnsi="GHEA Grapalat"/>
          <w:sz w:val="24"/>
          <w:szCs w:val="24"/>
        </w:rPr>
        <w:t>документ</w:t>
      </w:r>
      <w:r w:rsidR="00F7541A" w:rsidRPr="00522932">
        <w:rPr>
          <w:rFonts w:ascii="GHEA Grapalat" w:hAnsi="GHEA Grapalat"/>
          <w:sz w:val="24"/>
          <w:szCs w:val="24"/>
        </w:rPr>
        <w:t>ы</w:t>
      </w:r>
      <w:r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Courier New" w:hAnsi="Courier New" w:cs="Courier New"/>
          <w:sz w:val="24"/>
          <w:szCs w:val="24"/>
        </w:rPr>
        <w:t> </w:t>
      </w:r>
      <w:r w:rsidRPr="00522932">
        <w:rPr>
          <w:rFonts w:ascii="GHEA Grapalat" w:hAnsi="GHEA Grapalat"/>
          <w:sz w:val="24"/>
          <w:szCs w:val="24"/>
        </w:rPr>
        <w:t>препятствуя нормальному функционированию комиссии.</w:t>
      </w:r>
    </w:p>
    <w:p w14:paraId="265B4B34" w14:textId="77777777" w:rsidR="00AB7970" w:rsidRDefault="00A150A9" w:rsidP="00AB7970">
      <w:pPr>
        <w:pStyle w:val="norm"/>
        <w:widowControl w:val="0"/>
        <w:tabs>
          <w:tab w:val="left" w:pos="1134"/>
        </w:tabs>
        <w:spacing w:after="160" w:line="240" w:lineRule="auto"/>
        <w:ind w:firstLine="567"/>
        <w:rPr>
          <w:rFonts w:ascii="GHEA Grapalat" w:hAnsi="GHEA Grapalat"/>
          <w:sz w:val="24"/>
          <w:szCs w:val="24"/>
        </w:rPr>
      </w:pPr>
      <w:r w:rsidRPr="00D67FDE">
        <w:rPr>
          <w:rFonts w:ascii="GHEA Grapalat" w:hAnsi="GHEA Grapalat"/>
          <w:sz w:val="24"/>
          <w:szCs w:val="24"/>
        </w:rPr>
        <w:t>8.</w:t>
      </w:r>
      <w:r w:rsidR="002038C2">
        <w:rPr>
          <w:rFonts w:ascii="GHEA Grapalat" w:hAnsi="GHEA Grapalat"/>
          <w:sz w:val="24"/>
          <w:szCs w:val="24"/>
        </w:rPr>
        <w:t>8</w:t>
      </w:r>
      <w:r w:rsidRPr="00D67FDE">
        <w:rPr>
          <w:rFonts w:ascii="GHEA Grapalat" w:hAnsi="GHEA Grapalat"/>
          <w:sz w:val="24"/>
          <w:szCs w:val="24"/>
        </w:rPr>
        <w:t>.</w:t>
      </w:r>
      <w:r w:rsidR="00213830" w:rsidRPr="00D67FDE">
        <w:rPr>
          <w:rFonts w:ascii="GHEA Grapalat" w:hAnsi="GHEA Grapalat"/>
          <w:sz w:val="24"/>
          <w:szCs w:val="24"/>
        </w:rPr>
        <w:tab/>
      </w:r>
      <w:r w:rsidRPr="00CD3BA1">
        <w:rPr>
          <w:rFonts w:ascii="GHEA Grapalat" w:hAnsi="GHEA Grapalat"/>
          <w:sz w:val="24"/>
          <w:szCs w:val="24"/>
        </w:rPr>
        <w:t xml:space="preserve">Если в результате оценки, проведенной в ходе заседания по вскрытию </w:t>
      </w:r>
      <w:r w:rsidR="00F00565" w:rsidRPr="00CD3BA1">
        <w:rPr>
          <w:rFonts w:ascii="GHEA Grapalat" w:hAnsi="GHEA Grapalat"/>
          <w:sz w:val="24"/>
          <w:szCs w:val="24"/>
        </w:rPr>
        <w:t xml:space="preserve">и оценке </w:t>
      </w:r>
      <w:r w:rsidRPr="00CD3BA1">
        <w:rPr>
          <w:rFonts w:ascii="GHEA Grapalat" w:hAnsi="GHEA Grapalat"/>
          <w:sz w:val="24"/>
          <w:szCs w:val="24"/>
        </w:rPr>
        <w:t>заявок, в заявке участника фиксируются несоответствия требованиям приглашения,</w:t>
      </w:r>
      <w:r w:rsidR="00CD3BA1" w:rsidRPr="00CD3BA1">
        <w:rPr>
          <w:rFonts w:ascii="GHEA Grapalat" w:hAnsi="GHEA Grapalat"/>
          <w:sz w:val="24"/>
          <w:szCs w:val="24"/>
        </w:rPr>
        <w:t xml:space="preserve"> </w:t>
      </w:r>
      <w:r w:rsidR="00CD3BA1" w:rsidRPr="00CD3BA1">
        <w:rPr>
          <w:rFonts w:ascii="GHEA Grapalat" w:hAnsi="GHEA Grapalat" w:cs="Calibri"/>
          <w:sz w:val="24"/>
          <w:szCs w:val="24"/>
        </w:rPr>
        <w:t>включая тот случай,</w:t>
      </w:r>
      <w:r w:rsidR="00CD3BA1" w:rsidRPr="00CD3BA1">
        <w:rPr>
          <w:rFonts w:ascii="GHEA Grapalat" w:hAnsi="GHEA Grapalat"/>
          <w:sz w:val="24"/>
          <w:szCs w:val="24"/>
        </w:rPr>
        <w:t xml:space="preserve">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w:t>
      </w:r>
      <w:r w:rsidR="00595177" w:rsidRPr="00CD3BA1">
        <w:rPr>
          <w:rFonts w:ascii="GHEA Grapalat" w:hAnsi="GHEA Grapalat"/>
          <w:sz w:val="24"/>
          <w:szCs w:val="24"/>
        </w:rPr>
        <w:t>то</w:t>
      </w:r>
      <w:r w:rsidR="00AB7970">
        <w:rPr>
          <w:rFonts w:ascii="GHEA Grapalat" w:hAnsi="GHEA Grapalat"/>
          <w:sz w:val="24"/>
          <w:szCs w:val="24"/>
        </w:rPr>
        <w:t xml:space="preserve"> </w:t>
      </w:r>
      <w:r w:rsidR="00AB7970"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AB7970" w:rsidRPr="00D3436F">
        <w:rPr>
          <w:rFonts w:ascii="GHEA Grapalat" w:hAnsi="GHEA Grapalat"/>
          <w:sz w:val="24"/>
          <w:szCs w:val="24"/>
        </w:rPr>
        <w:t xml:space="preserve"> </w:t>
      </w:r>
      <w:r w:rsidR="00AB7970">
        <w:rPr>
          <w:rFonts w:ascii="GHEA Grapalat" w:hAnsi="GHEA Grapalat"/>
        </w:rPr>
        <w:t xml:space="preserve">в электронной форме </w:t>
      </w:r>
      <w:r w:rsidR="00AB7970"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760CC94" w14:textId="77777777" w:rsidR="003B3E74" w:rsidRDefault="00A150A9" w:rsidP="00B46D58">
      <w:pPr>
        <w:pStyle w:val="norm"/>
        <w:widowControl w:val="0"/>
        <w:tabs>
          <w:tab w:val="left" w:pos="1134"/>
        </w:tabs>
        <w:spacing w:after="160" w:line="240" w:lineRule="auto"/>
        <w:ind w:firstLine="567"/>
        <w:rPr>
          <w:rFonts w:ascii="GHEA Grapalat" w:hAnsi="GHEA Grapalat" w:cs="Sylfaen"/>
          <w:sz w:val="24"/>
          <w:szCs w:val="24"/>
        </w:rPr>
      </w:pPr>
      <w:r w:rsidRPr="00CD3BA1">
        <w:rPr>
          <w:rFonts w:ascii="GHEA Grapalat" w:hAnsi="GHEA Grapalat"/>
          <w:sz w:val="24"/>
          <w:szCs w:val="24"/>
        </w:rPr>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77951690" w14:textId="77777777" w:rsidR="005073A3" w:rsidRPr="005073A3" w:rsidRDefault="005073A3" w:rsidP="005073A3">
      <w:pPr>
        <w:pStyle w:val="norm"/>
        <w:widowControl w:val="0"/>
        <w:tabs>
          <w:tab w:val="left" w:pos="1134"/>
        </w:tabs>
        <w:spacing w:after="160" w:line="240" w:lineRule="auto"/>
        <w:ind w:firstLine="567"/>
        <w:rPr>
          <w:rFonts w:ascii="GHEA Grapalat" w:hAnsi="GHEA Grapalat" w:cs="Sylfaen"/>
          <w:sz w:val="24"/>
          <w:szCs w:val="24"/>
        </w:rPr>
      </w:pPr>
      <w:r w:rsidRPr="005073A3">
        <w:rPr>
          <w:rFonts w:ascii="GHEA Grapalat" w:hAnsi="GHEA Grapalat"/>
          <w:sz w:val="24"/>
          <w:szCs w:val="24"/>
          <w:lang w:val="hy-AM"/>
        </w:rPr>
        <w:t>8.</w:t>
      </w:r>
      <w:r w:rsidRPr="005073A3">
        <w:rPr>
          <w:rFonts w:ascii="GHEA Grapalat" w:hAnsi="GHEA Grapalat"/>
          <w:sz w:val="24"/>
          <w:szCs w:val="24"/>
        </w:rPr>
        <w:t>8</w:t>
      </w:r>
      <w:r w:rsidRPr="005073A3">
        <w:rPr>
          <w:rFonts w:ascii="GHEA Grapalat" w:hAnsi="GHEA Grapalat"/>
          <w:sz w:val="24"/>
          <w:szCs w:val="24"/>
          <w:lang w:val="hy-AM"/>
        </w:rPr>
        <w:t>.1</w:t>
      </w:r>
      <w:r>
        <w:rPr>
          <w:rFonts w:ascii="GHEA Grapalat" w:hAnsi="GHEA Grapalat"/>
          <w:sz w:val="24"/>
          <w:szCs w:val="24"/>
        </w:rPr>
        <w:t>.</w:t>
      </w:r>
      <w:r w:rsidRPr="005073A3">
        <w:rPr>
          <w:rFonts w:ascii="GHEA Grapalat" w:hAnsi="GHEA Grapalat"/>
          <w:sz w:val="24"/>
          <w:szCs w:val="24"/>
          <w:lang w:val="hy-AM"/>
        </w:rPr>
        <w:t xml:space="preserve"> </w:t>
      </w:r>
      <w:r w:rsidRPr="005073A3">
        <w:rPr>
          <w:rFonts w:ascii="GHEA Grapalat" w:hAnsi="GHEA Grapalat"/>
          <w:sz w:val="24"/>
          <w:szCs w:val="24"/>
        </w:rPr>
        <w:t xml:space="preserve">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w:t>
      </w:r>
      <w:r w:rsidR="00216DAE">
        <w:rPr>
          <w:rFonts w:ascii="GHEA Grapalat" w:hAnsi="GHEA Grapalat"/>
          <w:sz w:val="24"/>
          <w:szCs w:val="24"/>
        </w:rPr>
        <w:t xml:space="preserve">то </w:t>
      </w:r>
      <w:r w:rsidRPr="005073A3">
        <w:rPr>
          <w:rFonts w:ascii="GHEA Grapalat" w:hAnsi="GHEA Grapalat"/>
          <w:sz w:val="24"/>
          <w:szCs w:val="24"/>
        </w:rPr>
        <w:t>заявка участника отклоняется.</w:t>
      </w:r>
    </w:p>
    <w:p w14:paraId="2D8F997C"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312694">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534816">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78FFF798" w14:textId="77777777" w:rsidR="0005196C" w:rsidRPr="00CE18BF" w:rsidRDefault="00A150A9" w:rsidP="0005196C">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w:t>
      </w:r>
      <w:r w:rsidR="008E0ADF">
        <w:rPr>
          <w:rFonts w:ascii="GHEA Grapalat" w:hAnsi="GHEA Grapalat"/>
          <w:sz w:val="24"/>
          <w:szCs w:val="24"/>
        </w:rPr>
        <w:t>10</w:t>
      </w:r>
      <w:r w:rsidRPr="009044F1">
        <w:rPr>
          <w:rFonts w:ascii="GHEA Grapalat" w:hAnsi="GHEA Grapalat"/>
          <w:sz w:val="24"/>
          <w:szCs w:val="24"/>
        </w:rPr>
        <w:t>.</w:t>
      </w:r>
      <w:r w:rsidR="00213830" w:rsidRPr="005114D0">
        <w:rPr>
          <w:rFonts w:ascii="GHEA Grapalat" w:hAnsi="GHEA Grapalat"/>
          <w:sz w:val="24"/>
          <w:szCs w:val="24"/>
        </w:rPr>
        <w:tab/>
      </w:r>
      <w:r w:rsidR="0005196C"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05196C" w:rsidRPr="00CE18BF" w:rsidDel="00A5199D">
        <w:rPr>
          <w:rFonts w:ascii="GHEA Grapalat" w:hAnsi="GHEA Grapalat"/>
          <w:sz w:val="24"/>
          <w:szCs w:val="24"/>
        </w:rPr>
        <w:t xml:space="preserve"> </w:t>
      </w:r>
      <w:r w:rsidR="0005196C"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0ECA8259" w14:textId="77777777"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C1D04">
        <w:rPr>
          <w:rFonts w:ascii="GHEA Grapalat" w:hAnsi="GHEA Grapalat"/>
          <w:sz w:val="24"/>
          <w:szCs w:val="24"/>
        </w:rPr>
        <w:t>1</w:t>
      </w:r>
      <w:r w:rsidR="004519FC">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09F75B30" w14:textId="77777777"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0C2964">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71720585" w14:textId="77777777"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3E4AAB4A" w14:textId="77777777"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337A5">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519A05FB" w14:textId="77777777" w:rsidR="00875295" w:rsidRPr="00110330" w:rsidRDefault="008769B4" w:rsidP="00875295">
      <w:pPr>
        <w:widowControl w:val="0"/>
        <w:tabs>
          <w:tab w:val="left" w:pos="1276"/>
        </w:tabs>
        <w:jc w:val="both"/>
        <w:rPr>
          <w:rFonts w:ascii="GHEA Grapalat" w:hAnsi="GHEA Grapalat"/>
          <w:color w:val="000000" w:themeColor="text1"/>
        </w:rPr>
      </w:pPr>
      <w:r w:rsidRPr="009044F1">
        <w:rPr>
          <w:rFonts w:ascii="GHEA Grapalat" w:hAnsi="GHEA Grapalat"/>
        </w:rPr>
        <w:t>8.</w:t>
      </w:r>
      <w:r w:rsidR="005B6DCF">
        <w:rPr>
          <w:rFonts w:ascii="GHEA Grapalat" w:hAnsi="GHEA Grapalat"/>
          <w:lang w:val="hy-AM"/>
        </w:rPr>
        <w:t>1</w:t>
      </w:r>
      <w:r w:rsidR="00A11C37">
        <w:rPr>
          <w:rFonts w:ascii="GHEA Grapalat" w:hAnsi="GHEA Grapalat"/>
        </w:rPr>
        <w:t>3</w:t>
      </w:r>
      <w:r w:rsidR="00493CC7" w:rsidRPr="00493CC7">
        <w:rPr>
          <w:rFonts w:ascii="GHEA Grapalat" w:hAnsi="GHEA Grapalat"/>
        </w:rPr>
        <w:t>.</w:t>
      </w:r>
      <w:r w:rsidR="00875295">
        <w:rPr>
          <w:rFonts w:ascii="GHEA Grapalat" w:hAnsi="GHEA Grapalat"/>
        </w:rPr>
        <w:t xml:space="preserve"> </w:t>
      </w:r>
      <w:r w:rsidR="00875295" w:rsidRPr="00110330">
        <w:rPr>
          <w:rFonts w:ascii="GHEA Grapalat" w:hAnsi="GHEA Grapalat"/>
        </w:rPr>
        <w:t xml:space="preserve">В случае выявления </w:t>
      </w:r>
      <w:r w:rsidR="00875295" w:rsidRPr="00110330">
        <w:rPr>
          <w:rFonts w:ascii="GHEA Grapalat" w:hAnsi="GHEA Grapalat"/>
          <w:color w:val="000000" w:themeColor="text1"/>
        </w:rPr>
        <w:t xml:space="preserve">оснований, предусмотренных пунктом 6 части 1 статьи 6 Закона, </w:t>
      </w:r>
      <w:r w:rsidR="00875295"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4A3453" w:rsidRPr="00BE1110">
        <w:rPr>
          <w:rFonts w:ascii="GHEA Grapalat" w:hAnsi="GHEA Grapalat"/>
        </w:rPr>
        <w:t>.</w:t>
      </w:r>
      <w:r w:rsidR="00E16A26" w:rsidRPr="00BE1110">
        <w:rPr>
          <w:rFonts w:ascii="GHEA Grapalat" w:hAnsi="GHEA Grapalat"/>
        </w:rPr>
        <w:t xml:space="preserve"> </w:t>
      </w:r>
      <w:r w:rsidR="004A3453" w:rsidRPr="00BE1110">
        <w:rPr>
          <w:rFonts w:ascii="GHEA Grapalat" w:hAnsi="GHEA Grapalat"/>
        </w:rPr>
        <w:t>Мотивированное решение руководителя заказчика уполномоченный орган публикует в бюллетене</w:t>
      </w:r>
      <w:r w:rsidR="00963EF7" w:rsidRPr="00F0578D">
        <w:rPr>
          <w:rFonts w:ascii="GHEA Grapalat" w:hAnsi="GHEA Grapalat"/>
        </w:rPr>
        <w:t xml:space="preserve"> </w:t>
      </w:r>
      <w:r w:rsidR="00963EF7">
        <w:rPr>
          <w:rFonts w:ascii="GHEA Grapalat" w:hAnsi="GHEA Grapalat"/>
        </w:rPr>
        <w:t xml:space="preserve">в течение пяти рабочих дней, </w:t>
      </w:r>
      <w:r w:rsidR="00963EF7">
        <w:rPr>
          <w:rStyle w:val="ezkurwreuab5ozgtqnkl"/>
          <w:rFonts w:ascii="GHEA Grapalat" w:hAnsi="GHEA Grapalat"/>
        </w:rPr>
        <w:t>следующих</w:t>
      </w:r>
      <w:r w:rsidR="00963EF7">
        <w:rPr>
          <w:rFonts w:ascii="GHEA Grapalat" w:hAnsi="GHEA Grapalat"/>
        </w:rPr>
        <w:t xml:space="preserve"> </w:t>
      </w:r>
      <w:r w:rsidR="00963EF7">
        <w:rPr>
          <w:rStyle w:val="ezkurwreuab5ozgtqnkl"/>
          <w:rFonts w:ascii="GHEA Grapalat" w:hAnsi="GHEA Grapalat"/>
        </w:rPr>
        <w:t>за днем</w:t>
      </w:r>
      <w:r w:rsidR="00963EF7">
        <w:rPr>
          <w:rFonts w:ascii="GHEA Grapalat" w:hAnsi="GHEA Grapalat"/>
        </w:rPr>
        <w:t xml:space="preserve"> </w:t>
      </w:r>
      <w:r w:rsidR="00963EF7">
        <w:rPr>
          <w:rStyle w:val="ezkurwreuab5ozgtqnkl"/>
          <w:rFonts w:ascii="GHEA Grapalat" w:hAnsi="GHEA Grapalat"/>
        </w:rPr>
        <w:t>получения</w:t>
      </w:r>
      <w:r w:rsidR="00963EF7">
        <w:rPr>
          <w:rFonts w:ascii="GHEA Grapalat" w:hAnsi="GHEA Grapalat"/>
        </w:rPr>
        <w:t xml:space="preserve"> </w:t>
      </w:r>
      <w:r w:rsidR="00963EF7">
        <w:rPr>
          <w:rStyle w:val="ezkurwreuab5ozgtqnkl"/>
          <w:rFonts w:ascii="GHEA Grapalat" w:hAnsi="GHEA Grapalat"/>
        </w:rPr>
        <w:t>решения</w:t>
      </w:r>
      <w:r w:rsidR="00963EF7">
        <w:rPr>
          <w:rFonts w:ascii="GHEA Grapalat" w:hAnsi="GHEA Grapalat"/>
        </w:rPr>
        <w:t>.</w:t>
      </w:r>
      <w:r w:rsidR="004A3453" w:rsidRPr="00BE1110">
        <w:rPr>
          <w:rFonts w:ascii="GHEA Grapalat" w:hAnsi="GHEA Grapalat"/>
        </w:rPr>
        <w:t>.</w:t>
      </w:r>
      <w:r w:rsidR="00875295" w:rsidRPr="00110330">
        <w:t xml:space="preserve"> </w:t>
      </w:r>
      <w:r w:rsidR="00875295" w:rsidRPr="00110330">
        <w:rPr>
          <w:rFonts w:ascii="GHEA Grapalat" w:hAnsi="GHEA Grapalat"/>
        </w:rPr>
        <w:t>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875295" w:rsidRPr="00110330">
        <w:t xml:space="preserve"> </w:t>
      </w:r>
      <w:r w:rsidR="00875295" w:rsidRPr="00110330">
        <w:rPr>
          <w:rFonts w:ascii="GHEA Grapalat" w:hAnsi="GHEA Grapalat"/>
        </w:rPr>
        <w:t xml:space="preserve">если </w:t>
      </w:r>
      <w:r w:rsidR="00875295" w:rsidRPr="00110330">
        <w:rPr>
          <w:rFonts w:ascii="GHEA Grapalat" w:hAnsi="GHEA Grapalat"/>
        </w:rPr>
        <w:lastRenderedPageBreak/>
        <w:t>по результатам судебного разбирательства возможность исполнения решения не исчезла.</w:t>
      </w:r>
      <w:r w:rsidR="00875295" w:rsidRPr="00110330">
        <w:rPr>
          <w:rFonts w:ascii="GHEA Grapalat" w:hAnsi="GHEA Grapalat"/>
          <w:color w:val="000000" w:themeColor="text1"/>
        </w:rPr>
        <w:t xml:space="preserve"> </w:t>
      </w:r>
    </w:p>
    <w:p w14:paraId="1CE44EB2" w14:textId="77777777" w:rsidR="00875295" w:rsidRPr="00110330" w:rsidRDefault="004A5D87" w:rsidP="00875295">
      <w:pPr>
        <w:widowControl w:val="0"/>
        <w:tabs>
          <w:tab w:val="left" w:pos="1276"/>
        </w:tabs>
        <w:rPr>
          <w:rFonts w:ascii="GHEA Grapalat" w:hAnsi="GHEA Grapalat"/>
        </w:rPr>
      </w:pPr>
      <w:r>
        <w:rPr>
          <w:rFonts w:ascii="GHEA Grapalat" w:hAnsi="GHEA Grapalat"/>
        </w:rPr>
        <w:t>Е</w:t>
      </w:r>
      <w:r w:rsidR="00875295" w:rsidRPr="00110330">
        <w:rPr>
          <w:rFonts w:ascii="GHEA Grapalat" w:hAnsi="GHEA Grapalat"/>
        </w:rPr>
        <w:t>сли:</w:t>
      </w:r>
    </w:p>
    <w:p w14:paraId="7DABB457" w14:textId="77777777" w:rsidR="00875295" w:rsidRPr="00110330" w:rsidRDefault="00875295" w:rsidP="00875295">
      <w:pPr>
        <w:pStyle w:val="aff3"/>
        <w:widowControl w:val="0"/>
        <w:numPr>
          <w:ilvl w:val="0"/>
          <w:numId w:val="34"/>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3F3257DB" w14:textId="77777777" w:rsidR="00875295" w:rsidRDefault="00875295" w:rsidP="00875295">
      <w:pPr>
        <w:pStyle w:val="aff3"/>
        <w:widowControl w:val="0"/>
        <w:numPr>
          <w:ilvl w:val="0"/>
          <w:numId w:val="34"/>
        </w:numPr>
        <w:ind w:left="0" w:firstLine="284"/>
        <w:contextualSpacing/>
        <w:jc w:val="both"/>
        <w:rPr>
          <w:ins w:id="0" w:author="Vardan" w:date="2022-10-29T23:16:00Z"/>
          <w:rFonts w:ascii="GHEA Grapalat" w:hAnsi="GHEA Grapalat"/>
        </w:rPr>
      </w:pPr>
      <w:r w:rsidRPr="00110330">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2E2964" w:rsidRPr="00B51C5B">
        <w:rPr>
          <w:rFonts w:ascii="GHEA Grapalat" w:hAnsi="GHEA Grapalat"/>
        </w:rPr>
        <w:t>была осуществлена</w:t>
      </w:r>
      <w:r w:rsidRPr="00B51C5B">
        <w:rPr>
          <w:rFonts w:ascii="GHEA Grapalat" w:hAnsi="GHEA Grapalat"/>
        </w:rPr>
        <w:t xml:space="preserve"> по истечении срока представления решения уполномоченному органу, но не позднее </w:t>
      </w:r>
      <w:r w:rsidR="008B7BD1" w:rsidRPr="00B51C5B">
        <w:rPr>
          <w:rFonts w:ascii="GHEA Grapalat" w:hAnsi="GHEA Grapalat"/>
        </w:rPr>
        <w:t xml:space="preserve">истечения </w:t>
      </w:r>
      <w:proofErr w:type="spellStart"/>
      <w:r w:rsidR="00F84E6B" w:rsidRPr="00B51C5B">
        <w:rPr>
          <w:rFonts w:ascii="GHEA Grapalat" w:hAnsi="GHEA Grapalat"/>
        </w:rPr>
        <w:t>сорокодневного</w:t>
      </w:r>
      <w:proofErr w:type="spellEnd"/>
      <w:r w:rsidR="00F84E6B" w:rsidRPr="00B51C5B">
        <w:rPr>
          <w:rFonts w:ascii="GHEA Grapalat" w:hAnsi="GHEA Grapalat"/>
        </w:rPr>
        <w:t xml:space="preserve"> срока</w:t>
      </w:r>
      <w:r w:rsidR="00F84E6B" w:rsidRPr="00B51C5B" w:rsidDel="00F97C74">
        <w:rPr>
          <w:rFonts w:ascii="GHEA Grapalat" w:hAnsi="GHEA Grapalat"/>
        </w:rPr>
        <w:t xml:space="preserve"> </w:t>
      </w:r>
      <w:r w:rsidR="00F84E6B" w:rsidRPr="00B51C5B">
        <w:rPr>
          <w:rFonts w:ascii="GHEA Grapalat" w:hAnsi="GHEA Grapalat"/>
        </w:rPr>
        <w:t xml:space="preserve">установленного </w:t>
      </w:r>
      <w:r w:rsidR="008B7BD1" w:rsidRPr="00B51C5B">
        <w:rPr>
          <w:rFonts w:ascii="GHEA Grapalat" w:hAnsi="GHEA Grapalat"/>
        </w:rPr>
        <w:t xml:space="preserve">для включения </w:t>
      </w:r>
      <w:r w:rsidR="00F84E6B" w:rsidRPr="00B51C5B">
        <w:rPr>
          <w:rFonts w:ascii="GHEA Grapalat" w:hAnsi="GHEA Grapalat"/>
        </w:rPr>
        <w:t xml:space="preserve">уполномоченным органом </w:t>
      </w:r>
      <w:r w:rsidR="008B7BD1" w:rsidRPr="00B51C5B">
        <w:rPr>
          <w:rFonts w:ascii="GHEA Grapalat" w:hAnsi="GHEA Grapalat"/>
        </w:rPr>
        <w:t>участника</w:t>
      </w:r>
      <w:r w:rsidRPr="00B51C5B">
        <w:rPr>
          <w:rFonts w:ascii="GHEA Grapalat" w:hAnsi="GHEA Grapalat"/>
        </w:rPr>
        <w:t xml:space="preserve"> в список, </w:t>
      </w:r>
      <w:r w:rsidR="002E2964" w:rsidRPr="00B51C5B">
        <w:rPr>
          <w:rFonts w:ascii="GHEA Grapalat" w:hAnsi="GHEA Grapalat"/>
        </w:rPr>
        <w:t xml:space="preserve">а по состоянию на сороковой день после получения решения при </w:t>
      </w:r>
      <w:r w:rsidR="002E2964" w:rsidRPr="002F37FB">
        <w:rPr>
          <w:rFonts w:ascii="GHEA Grapalat" w:hAnsi="GHEA Grapalat"/>
        </w:rPr>
        <w:t>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2E2964">
        <w:rPr>
          <w:rFonts w:ascii="GHEA Grapalat" w:hAnsi="GHEA Grapalat"/>
        </w:rPr>
        <w:t xml:space="preserve"> </w:t>
      </w:r>
      <w:r w:rsidRPr="00110330">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096135EB" w14:textId="77777777" w:rsidR="00686E1A" w:rsidRDefault="00330E00" w:rsidP="00330E00">
      <w:pPr>
        <w:widowControl w:val="0"/>
        <w:tabs>
          <w:tab w:val="left" w:pos="1134"/>
        </w:tabs>
        <w:ind w:left="-360"/>
        <w:jc w:val="both"/>
        <w:rPr>
          <w:rFonts w:ascii="GHEA Grapalat" w:hAnsi="GHEA Grapalat" w:cs="Sylfaen"/>
        </w:rPr>
      </w:pPr>
      <w:r w:rsidRPr="00EB2758">
        <w:rPr>
          <w:rFonts w:ascii="GHEA Grapalat" w:hAnsi="GHEA Grapalat" w:cs="Sylfaen"/>
        </w:rPr>
        <w:t xml:space="preserve">        </w:t>
      </w:r>
      <w:r w:rsidR="00904B1C" w:rsidRPr="00EB2758">
        <w:rPr>
          <w:rFonts w:ascii="GHEA Grapalat" w:hAnsi="GHEA Grapalat" w:cs="Sylfaen"/>
        </w:rPr>
        <w:t>При этом</w:t>
      </w:r>
      <w:r w:rsidR="00686E1A">
        <w:rPr>
          <w:rFonts w:ascii="GHEA Grapalat" w:hAnsi="GHEA Grapalat" w:cs="Sylfaen"/>
        </w:rPr>
        <w:t>;</w:t>
      </w:r>
    </w:p>
    <w:p w14:paraId="715E252D" w14:textId="77777777" w:rsidR="00904B1C" w:rsidRDefault="00686E1A" w:rsidP="00330E00">
      <w:pPr>
        <w:widowControl w:val="0"/>
        <w:tabs>
          <w:tab w:val="left" w:pos="1134"/>
        </w:tabs>
        <w:ind w:left="-360"/>
        <w:jc w:val="both"/>
        <w:rPr>
          <w:rFonts w:ascii="GHEA Grapalat" w:hAnsi="GHEA Grapalat" w:cs="Sylfaen"/>
        </w:rPr>
      </w:pPr>
      <w:r>
        <w:rPr>
          <w:rFonts w:ascii="GHEA Grapalat" w:hAnsi="GHEA Grapalat" w:cs="Sylfaen"/>
        </w:rPr>
        <w:t>-</w:t>
      </w:r>
      <w:r w:rsidR="00904B1C" w:rsidRPr="00EB2758">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w:t>
      </w:r>
      <w:r w:rsidR="00633471">
        <w:rPr>
          <w:rFonts w:ascii="GHEA Grapalat" w:hAnsi="GHEA Grapalat" w:cs="Sylfaen"/>
        </w:rPr>
        <w:t>включая случаи, когда несоответствия, зафиксированные в результате оценки заявки, не исправляются или не исправляются полностью в установленные сроки</w:t>
      </w:r>
      <w:r w:rsidR="00633471" w:rsidRPr="00686E1A">
        <w:rPr>
          <w:rFonts w:ascii="GHEA Grapalat" w:hAnsi="GHEA Grapalat" w:cs="Sylfaen"/>
        </w:rPr>
        <w:t>,</w:t>
      </w:r>
      <w:r w:rsidRPr="00686E1A">
        <w:rPr>
          <w:rFonts w:ascii="GHEA Grapalat" w:hAnsi="GHEA Grapalat" w:cs="Sylfaen"/>
        </w:rPr>
        <w:t xml:space="preserve"> </w:t>
      </w:r>
      <w:r w:rsidRPr="00686E1A">
        <w:rPr>
          <w:rFonts w:ascii="GHEA Grapalat" w:hAnsi="GHEA Grapalat"/>
        </w:rPr>
        <w:t>в том числе, когда лицо, включённое в список, предусмотренный подпунктом 2 пункта</w:t>
      </w:r>
      <w:r w:rsidRPr="00686E1A">
        <w:rPr>
          <w:rFonts w:ascii="GHEA Grapalat" w:hAnsi="GHEA Grapalat"/>
          <w:lang w:val="hy-AM"/>
        </w:rPr>
        <w:t xml:space="preserve"> 2</w:t>
      </w:r>
      <w:r w:rsidRPr="00686E1A">
        <w:rPr>
          <w:rFonts w:ascii="GHEA Grapalat" w:hAnsi="GHEA Grapalat"/>
        </w:rPr>
        <w:t xml:space="preserve"> постановления Правительства РА от 20.06.2025 № 817-А, предлагается участником в качестве субподрядчика, </w:t>
      </w:r>
      <w:r w:rsidR="00904B1C" w:rsidRPr="00686E1A">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w:t>
      </w:r>
      <w:r w:rsidR="00904B1C" w:rsidRPr="00EB2758">
        <w:rPr>
          <w:rFonts w:ascii="GHEA Grapalat" w:hAnsi="GHEA Grapalat" w:cs="Sylfaen"/>
        </w:rPr>
        <w:t xml:space="preserve">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sidR="00FA355B">
        <w:rPr>
          <w:rFonts w:ascii="GHEA Grapalat" w:hAnsi="GHEA Grapalat" w:cs="Sylfaen"/>
        </w:rPr>
        <w:t>,</w:t>
      </w:r>
    </w:p>
    <w:p w14:paraId="43C52104" w14:textId="77777777" w:rsidR="00686E1A" w:rsidRPr="00686E1A" w:rsidRDefault="00686E1A" w:rsidP="00686E1A">
      <w:pPr>
        <w:widowControl w:val="0"/>
        <w:tabs>
          <w:tab w:val="left" w:pos="0"/>
        </w:tabs>
        <w:ind w:left="-284" w:firstLine="284"/>
        <w:jc w:val="both"/>
        <w:rPr>
          <w:rFonts w:ascii="GHEA Grapalat" w:hAnsi="GHEA Grapalat"/>
        </w:rPr>
      </w:pPr>
      <w:r w:rsidRPr="00686E1A">
        <w:rPr>
          <w:rFonts w:ascii="GHEA Grapalat" w:hAnsi="GHEA Grapalat" w:cs="Sylfaen"/>
        </w:rPr>
        <w:t>-</w:t>
      </w:r>
      <w:r w:rsidRPr="00686E1A">
        <w:rPr>
          <w:rFonts w:ascii="GHEA Grapalat" w:hAnsi="GHEA Grapalat"/>
        </w:rPr>
        <w:t xml:space="preserve"> </w:t>
      </w:r>
      <w:r w:rsidR="00FA355B">
        <w:rPr>
          <w:rFonts w:ascii="GHEA Grapalat" w:hAnsi="GHEA Grapalat"/>
        </w:rPr>
        <w:t>о</w:t>
      </w:r>
      <w:r w:rsidRPr="00686E1A">
        <w:rPr>
          <w:rFonts w:ascii="GHEA Grapalat" w:hAnsi="GHEA Grapalat"/>
        </w:rPr>
        <w:t>бстоятельство, предусмотренное в пункте 8.</w:t>
      </w:r>
      <w:r>
        <w:rPr>
          <w:rFonts w:ascii="GHEA Grapalat" w:hAnsi="GHEA Grapalat"/>
        </w:rPr>
        <w:t>8</w:t>
      </w:r>
      <w:r w:rsidRPr="00686E1A">
        <w:rPr>
          <w:rFonts w:ascii="GHEA Grapalat" w:hAnsi="GHEA Grapalat"/>
          <w:lang w:val="hy-AM"/>
        </w:rPr>
        <w:t>.1</w:t>
      </w:r>
      <w:r w:rsidRPr="00686E1A">
        <w:rPr>
          <w:rFonts w:ascii="GHEA Grapalat" w:hAnsi="GHEA Grapalat"/>
        </w:rPr>
        <w:t xml:space="preserve"> части</w:t>
      </w:r>
      <w:r w:rsidRPr="00686E1A">
        <w:rPr>
          <w:rFonts w:ascii="GHEA Grapalat" w:hAnsi="GHEA Grapalat"/>
          <w:lang w:val="hy-AM"/>
        </w:rPr>
        <w:t xml:space="preserve"> 1</w:t>
      </w:r>
      <w:r w:rsidRPr="00686E1A">
        <w:rPr>
          <w:rFonts w:ascii="GHEA Grapalat" w:hAnsi="GHEA Grapalat"/>
        </w:rPr>
        <w:t xml:space="preserve"> настоящего приглашения, не считается нарушением обязательств, взятых в рамках процесса закупки.</w:t>
      </w:r>
    </w:p>
    <w:p w14:paraId="7C905F0E" w14:textId="77777777" w:rsidR="00686E1A" w:rsidRPr="00686E1A" w:rsidRDefault="00686E1A" w:rsidP="00686E1A">
      <w:pPr>
        <w:widowControl w:val="0"/>
        <w:tabs>
          <w:tab w:val="left" w:pos="1134"/>
        </w:tabs>
        <w:ind w:left="-284"/>
        <w:jc w:val="both"/>
        <w:rPr>
          <w:rFonts w:ascii="GHEA Grapalat" w:hAnsi="GHEA Grapalat" w:cs="Sylfaen"/>
        </w:rPr>
      </w:pPr>
    </w:p>
    <w:p w14:paraId="499B9CAA"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B30203">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71D5F3E8"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6D71ED">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6D71ED">
        <w:rPr>
          <w:rFonts w:ascii="GHEA Grapalat" w:hAnsi="GHEA Grapalat"/>
          <w:sz w:val="24"/>
          <w:szCs w:val="24"/>
        </w:rPr>
        <w:t>е</w:t>
      </w:r>
      <w:r w:rsidR="00A74478" w:rsidRPr="00A74478">
        <w:rPr>
          <w:rFonts w:ascii="GHEA Grapalat" w:hAnsi="GHEA Grapalat"/>
          <w:sz w:val="24"/>
          <w:szCs w:val="24"/>
        </w:rPr>
        <w:t xml:space="preserve"> 8.</w:t>
      </w:r>
      <w:r w:rsidR="0047567E">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37FAF66E" w14:textId="77777777"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610893">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31CCAA36" w14:textId="77777777" w:rsidR="009302D2" w:rsidRPr="003E009B" w:rsidRDefault="00B5219E" w:rsidP="009302D2">
      <w:pPr>
        <w:widowControl w:val="0"/>
        <w:tabs>
          <w:tab w:val="left" w:pos="1276"/>
        </w:tabs>
        <w:spacing w:after="160"/>
        <w:ind w:firstLine="567"/>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610893">
        <w:rPr>
          <w:rFonts w:ascii="GHEA Grapalat" w:hAnsi="GHEA Grapalat"/>
        </w:rPr>
        <w:t>7</w:t>
      </w:r>
      <w:r w:rsidR="00EE0CB1" w:rsidRPr="00EE0CB1">
        <w:rPr>
          <w:rFonts w:ascii="GHEA Grapalat" w:hAnsi="GHEA Grapalat"/>
        </w:rPr>
        <w:t>.</w:t>
      </w:r>
      <w:r w:rsidR="00EE0CB1" w:rsidRPr="005114D0">
        <w:rPr>
          <w:rFonts w:ascii="GHEA Grapalat" w:hAnsi="GHEA Grapalat"/>
        </w:rPr>
        <w:tab/>
      </w:r>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 xml:space="preserve">на </w:t>
      </w:r>
      <w:r w:rsidR="009302D2">
        <w:rPr>
          <w:rFonts w:ascii="GHEA Grapalat" w:hAnsi="GHEA Grapalat"/>
        </w:rPr>
        <w:lastRenderedPageBreak/>
        <w:t>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13AAA1B4" w14:textId="77777777" w:rsidR="00265D18" w:rsidRPr="009044F1" w:rsidRDefault="00265D18" w:rsidP="009302D2">
      <w:pPr>
        <w:widowControl w:val="0"/>
        <w:tabs>
          <w:tab w:val="left" w:pos="1276"/>
        </w:tabs>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140A1FD4" w14:textId="5A3609BB"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C40119">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по отдельным лотам. </w:t>
      </w:r>
    </w:p>
    <w:p w14:paraId="6373CCA6"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C20A6">
        <w:rPr>
          <w:rFonts w:ascii="GHEA Grapalat" w:hAnsi="GHEA Grapalat"/>
        </w:rPr>
        <w:t>1</w:t>
      </w:r>
      <w:r w:rsidR="00C40119">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14:paraId="6C7EE4D4" w14:textId="77777777"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C40119">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5B1D81C4" w14:textId="77777777"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60813A6" w14:textId="77777777"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C40119">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4EE679CE"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C40119">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7ADBBE02" w14:textId="77777777"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C40119">
        <w:rPr>
          <w:rFonts w:ascii="GHEA Grapalat" w:hAnsi="GHEA Grapalat"/>
          <w:sz w:val="24"/>
          <w:szCs w:val="24"/>
        </w:rPr>
        <w:t>3</w:t>
      </w:r>
      <w:r w:rsidR="00BA2853" w:rsidRPr="00BA2853">
        <w:rPr>
          <w:rFonts w:ascii="GHEA Grapalat" w:hAnsi="GHEA Grapalat"/>
          <w:sz w:val="24"/>
          <w:szCs w:val="24"/>
        </w:rPr>
        <w:t>.</w:t>
      </w:r>
      <w:r w:rsidR="0022457E">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B153B53" w14:textId="77777777" w:rsidR="00FC32D2" w:rsidRDefault="00FC32D2" w:rsidP="00FC32D2">
      <w:pPr>
        <w:pStyle w:val="23"/>
        <w:widowControl w:val="0"/>
        <w:spacing w:after="160"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r w:rsidRPr="009044F1">
        <w:rPr>
          <w:rFonts w:ascii="GHEA Grapalat" w:hAnsi="GHEA Grapalat"/>
          <w:sz w:val="24"/>
          <w:szCs w:val="24"/>
        </w:rPr>
        <w:t xml:space="preserve"> </w:t>
      </w:r>
    </w:p>
    <w:p w14:paraId="5891CEDF" w14:textId="77777777" w:rsidR="00FC32D2" w:rsidRPr="00A835E3" w:rsidRDefault="00FC32D2" w:rsidP="00FC32D2">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14:paraId="6CBA142E" w14:textId="77777777" w:rsidR="00FC32D2" w:rsidRDefault="00FC32D2" w:rsidP="00FC32D2">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39A51A61" w14:textId="77777777" w:rsidR="00FC32D2" w:rsidRDefault="00FC32D2" w:rsidP="00FC32D2">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Pr="00A835E3">
        <w:rPr>
          <w:rFonts w:ascii="GHEA Grapalat" w:hAnsi="GHEA Grapalat"/>
          <w:sz w:val="24"/>
          <w:szCs w:val="24"/>
        </w:rPr>
        <w:t xml:space="preserve">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w:t>
      </w:r>
      <w:r w:rsidRPr="00A835E3">
        <w:rPr>
          <w:rFonts w:ascii="GHEA Grapalat" w:hAnsi="GHEA Grapalat"/>
          <w:sz w:val="24"/>
          <w:szCs w:val="24"/>
        </w:rPr>
        <w:lastRenderedPageBreak/>
        <w:t>является ничтожным.</w:t>
      </w:r>
    </w:p>
    <w:p w14:paraId="0DF1C3D9" w14:textId="77777777" w:rsidR="00FC32D2" w:rsidRPr="00A835E3" w:rsidRDefault="00FC32D2" w:rsidP="00FC32D2">
      <w:pPr>
        <w:pStyle w:val="norm"/>
        <w:widowControl w:val="0"/>
        <w:tabs>
          <w:tab w:val="left" w:pos="1276"/>
        </w:tabs>
        <w:spacing w:line="240" w:lineRule="auto"/>
        <w:ind w:firstLine="0"/>
        <w:rPr>
          <w:rFonts w:ascii="GHEA Grapalat" w:hAnsi="GHEA Grapalat"/>
          <w:sz w:val="24"/>
          <w:szCs w:val="24"/>
        </w:rPr>
      </w:pPr>
    </w:p>
    <w:p w14:paraId="0EF30FB0"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14:paraId="1DAD7ABA"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2349F65B"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4E59BE">
        <w:rPr>
          <w:rFonts w:ascii="GHEA Grapalat" w:hAnsi="GHEA Grapalat"/>
        </w:rPr>
        <w:t xml:space="preserve">На </w:t>
      </w:r>
      <w:r w:rsidRPr="009044F1">
        <w:rPr>
          <w:rFonts w:ascii="GHEA Grapalat" w:hAnsi="GHEA Grapalat"/>
        </w:rPr>
        <w:t>чет</w:t>
      </w:r>
      <w:r w:rsidR="004E59BE">
        <w:rPr>
          <w:rFonts w:ascii="GHEA Grapalat" w:hAnsi="GHEA Grapalat"/>
        </w:rPr>
        <w:t>вертый</w:t>
      </w:r>
      <w:r w:rsidRPr="009044F1">
        <w:rPr>
          <w:rFonts w:ascii="GHEA Grapalat" w:hAnsi="GHEA Grapalat"/>
        </w:rPr>
        <w:t xml:space="preserve"> рабочи</w:t>
      </w:r>
      <w:r w:rsidR="004E59BE">
        <w:rPr>
          <w:rFonts w:ascii="GHEA Grapalat" w:hAnsi="GHEA Grapalat"/>
        </w:rPr>
        <w:t>й</w:t>
      </w:r>
      <w:r w:rsidRPr="009044F1">
        <w:rPr>
          <w:rFonts w:ascii="GHEA Grapalat" w:hAnsi="GHEA Grapalat"/>
        </w:rPr>
        <w:t xml:space="preserve"> д</w:t>
      </w:r>
      <w:r w:rsidR="004E59BE">
        <w:rPr>
          <w:rFonts w:ascii="GHEA Grapalat" w:hAnsi="GHEA Grapalat"/>
        </w:rPr>
        <w:t>ень</w:t>
      </w:r>
      <w:r w:rsidRPr="009044F1">
        <w:rPr>
          <w:rFonts w:ascii="GHEA Grapalat" w:hAnsi="GHEA Grapalat"/>
        </w:rPr>
        <w:t>, следующи</w:t>
      </w:r>
      <w:r w:rsidR="004E59BE">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24BAD">
        <w:rPr>
          <w:rFonts w:ascii="GHEA Grapalat" w:hAnsi="GHEA Grapalat"/>
        </w:rPr>
        <w:t>2</w:t>
      </w:r>
      <w:r w:rsidR="0094479B">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3D117E">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B07F48">
        <w:rPr>
          <w:rFonts w:ascii="GHEA Grapalat" w:hAnsi="GHEA Grapalat"/>
        </w:rPr>
        <w:t>3</w:t>
      </w:r>
      <w:r w:rsidR="00D24BAD">
        <w:rPr>
          <w:rFonts w:ascii="GHEA Grapalat" w:hAnsi="GHEA Grapalat"/>
        </w:rPr>
        <w:t xml:space="preserve"> </w:t>
      </w:r>
      <w:r w:rsidRPr="009044F1">
        <w:rPr>
          <w:rFonts w:ascii="GHEA Grapalat" w:hAnsi="GHEA Grapalat"/>
        </w:rPr>
        <w:t>части 1 настоящего Приглашения.</w:t>
      </w:r>
    </w:p>
    <w:p w14:paraId="677CD128"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14:paraId="3A70CC0A" w14:textId="2DE46789"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A65116" w:rsidRPr="00681C1F">
        <w:rPr>
          <w:rFonts w:ascii="GHEA Grapalat" w:hAnsi="GHEA Grapalat"/>
          <w:color w:val="000000" w:themeColor="text1"/>
        </w:rPr>
        <w:t xml:space="preserve">Если отобранный участник </w:t>
      </w:r>
      <w:r w:rsidR="00A65116">
        <w:rPr>
          <w:rFonts w:ascii="GHEA Grapalat" w:hAnsi="GHEA Grapalat"/>
          <w:color w:val="000000" w:themeColor="text1"/>
        </w:rPr>
        <w:t xml:space="preserve"> после </w:t>
      </w:r>
      <w:r w:rsidR="00A65116" w:rsidRPr="00681C1F">
        <w:rPr>
          <w:rFonts w:ascii="GHEA Grapalat" w:hAnsi="GHEA Grapalat"/>
          <w:color w:val="000000" w:themeColor="text1"/>
        </w:rPr>
        <w:t xml:space="preserve">получения уведомления о заключении договора и проекта договора </w:t>
      </w:r>
      <w:r w:rsidR="00A65116" w:rsidRPr="00996C18">
        <w:rPr>
          <w:rFonts w:ascii="GHEA Grapalat" w:hAnsi="GHEA Grapalat"/>
        </w:rPr>
        <w:t xml:space="preserve">в </w:t>
      </w:r>
      <w:r w:rsidR="00A65116" w:rsidRPr="00C61190">
        <w:rPr>
          <w:rFonts w:ascii="GHEA Grapalat" w:hAnsi="GHEA Grapalat"/>
        </w:rPr>
        <w:t>срок, предусмотренный пунктом 10.1 настоящего приглашения</w:t>
      </w:r>
      <w:r w:rsidR="00A65116">
        <w:rPr>
          <w:rFonts w:ascii="GHEA Grapalat" w:hAnsi="GHEA Grapalat"/>
        </w:rPr>
        <w:t>,</w:t>
      </w:r>
      <w:r w:rsidR="00A65116" w:rsidRPr="00996C18">
        <w:rPr>
          <w:rFonts w:ascii="GHEA Grapalat" w:hAnsi="GHEA Grapalat"/>
        </w:rPr>
        <w:t xml:space="preserve"> </w:t>
      </w:r>
      <w:r w:rsidR="00A65116" w:rsidRPr="00DF59E9">
        <w:rPr>
          <w:rFonts w:ascii="GHEA Grapalat" w:hAnsi="GHEA Grapalat"/>
        </w:rPr>
        <w:t xml:space="preserve">не подписывает договор и </w:t>
      </w:r>
      <w:r w:rsidR="00A65116">
        <w:rPr>
          <w:rFonts w:ascii="GHEA Grapalat" w:hAnsi="GHEA Grapalat"/>
        </w:rPr>
        <w:t xml:space="preserve"> не </w:t>
      </w:r>
      <w:r w:rsidR="00A65116" w:rsidRPr="00DF59E9">
        <w:rPr>
          <w:rFonts w:ascii="GHEA Grapalat" w:hAnsi="GHEA Grapalat"/>
        </w:rPr>
        <w:t>пред</w:t>
      </w:r>
      <w:r w:rsidR="00A65116">
        <w:rPr>
          <w:rFonts w:ascii="GHEA Grapalat" w:hAnsi="GHEA Grapalat"/>
        </w:rPr>
        <w:t>о</w:t>
      </w:r>
      <w:r w:rsidR="00A65116" w:rsidRPr="00DF59E9">
        <w:rPr>
          <w:rFonts w:ascii="GHEA Grapalat" w:hAnsi="GHEA Grapalat"/>
        </w:rPr>
        <w:t>ставляет заказчику обеспечени</w:t>
      </w:r>
      <w:r w:rsidR="00A65116">
        <w:rPr>
          <w:rFonts w:ascii="GHEA Grapalat" w:hAnsi="GHEA Grapalat"/>
        </w:rPr>
        <w:t xml:space="preserve">я </w:t>
      </w:r>
      <w:r w:rsidR="00A65116" w:rsidRPr="00DF59E9">
        <w:rPr>
          <w:rFonts w:ascii="GHEA Grapalat" w:hAnsi="GHEA Grapalat"/>
        </w:rPr>
        <w:t>квалификации и договора</w:t>
      </w:r>
      <w:r w:rsidR="00A65116" w:rsidRPr="00C61190">
        <w:rPr>
          <w:rFonts w:ascii="GHEA Grapalat" w:hAnsi="GHEA Grapalat"/>
        </w:rPr>
        <w:t xml:space="preserve"> </w:t>
      </w:r>
      <w:r w:rsidR="00A65116" w:rsidRPr="00681C1F">
        <w:rPr>
          <w:rFonts w:ascii="GHEA Grapalat" w:hAnsi="GHEA Grapalat"/>
          <w:color w:val="000000" w:themeColor="text1"/>
        </w:rPr>
        <w:t xml:space="preserve">то он лишается права подписания договора. </w:t>
      </w:r>
      <w:r w:rsidR="00A65116" w:rsidRPr="009044F1" w:rsidDel="00DF2686">
        <w:rPr>
          <w:rFonts w:ascii="GHEA Grapalat" w:hAnsi="GHEA Grapalat"/>
        </w:rPr>
        <w:t xml:space="preserve"> </w:t>
      </w:r>
    </w:p>
    <w:p w14:paraId="145073AD" w14:textId="77777777"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6D7277BB" w14:textId="77777777"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0B7635">
        <w:rPr>
          <w:rFonts w:ascii="GHEA Grapalat" w:hAnsi="GHEA Grapalat"/>
          <w:i w:val="0"/>
          <w:sz w:val="24"/>
          <w:szCs w:val="24"/>
        </w:rPr>
        <w:t>размера предоплаты или</w:t>
      </w:r>
      <w:r w:rsidRPr="009044F1">
        <w:rPr>
          <w:rFonts w:ascii="GHEA Grapalat" w:hAnsi="GHEA Grapalat"/>
          <w:i w:val="0"/>
          <w:sz w:val="24"/>
          <w:szCs w:val="24"/>
        </w:rPr>
        <w:t xml:space="preserve"> увеличение цены, предложенной отобранным участником.</w:t>
      </w:r>
      <w:r w:rsidRPr="009044F1">
        <w:rPr>
          <w:rFonts w:ascii="GHEA Grapalat" w:hAnsi="GHEA Grapalat"/>
          <w:spacing w:val="-8"/>
          <w:sz w:val="24"/>
          <w:szCs w:val="24"/>
        </w:rPr>
        <w:t xml:space="preserve"> </w:t>
      </w:r>
    </w:p>
    <w:p w14:paraId="5B683080"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14:paraId="47198A2C" w14:textId="0C4EE66A" w:rsidR="00096865" w:rsidRPr="00E1313A" w:rsidRDefault="00030D40" w:rsidP="00B46D58">
      <w:pPr>
        <w:widowControl w:val="0"/>
        <w:tabs>
          <w:tab w:val="left" w:pos="1276"/>
        </w:tabs>
        <w:spacing w:after="160"/>
        <w:ind w:firstLine="567"/>
        <w:jc w:val="both"/>
        <w:rPr>
          <w:rFonts w:ascii="Cambria Math" w:hAnsi="Cambria Math"/>
          <w:lang w:val="hy-AM"/>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813D84" w:rsidRPr="00681C1F">
        <w:rPr>
          <w:rFonts w:ascii="GHEA Grapalat" w:hAnsi="GHEA Grapalat"/>
          <w:color w:val="000000" w:themeColor="text1"/>
        </w:rPr>
        <w:t>На основании требования о предоставлении обеспечений</w:t>
      </w:r>
      <w:r w:rsidR="00813D84">
        <w:rPr>
          <w:rFonts w:ascii="GHEA Grapalat" w:hAnsi="GHEA Grapalat"/>
          <w:color w:val="000000" w:themeColor="text1"/>
        </w:rPr>
        <w:t xml:space="preserve"> </w:t>
      </w:r>
      <w:r w:rsidR="00813D84" w:rsidRPr="00681C1F">
        <w:rPr>
          <w:rFonts w:ascii="GHEA Grapalat" w:hAnsi="GHEA Grapalat"/>
          <w:color w:val="000000" w:themeColor="text1"/>
        </w:rPr>
        <w:t xml:space="preserve">квалификации и договора отобранный участник в течение </w:t>
      </w:r>
      <w:r w:rsidR="00813D84">
        <w:rPr>
          <w:rFonts w:ascii="GHEA Grapalat" w:hAnsi="GHEA Grapalat"/>
          <w:color w:val="000000" w:themeColor="text1"/>
        </w:rPr>
        <w:t>5</w:t>
      </w:r>
      <w:r w:rsidR="00813D84" w:rsidRPr="00681C1F">
        <w:rPr>
          <w:rFonts w:ascii="GHEA Grapalat" w:hAnsi="GHEA Grapalat"/>
          <w:color w:val="000000" w:themeColor="text1"/>
        </w:rPr>
        <w:t xml:space="preserve">-и рабочих дней </w:t>
      </w:r>
      <w:r w:rsidR="00A21601">
        <w:rPr>
          <w:rFonts w:ascii="GHEA Grapalat" w:hAnsi="GHEA Grapalat"/>
          <w:color w:val="000000" w:themeColor="text1"/>
        </w:rPr>
        <w:t>после</w:t>
      </w:r>
      <w:r w:rsidR="00A21601" w:rsidRPr="00681C1F">
        <w:rPr>
          <w:rFonts w:ascii="GHEA Grapalat" w:hAnsi="GHEA Grapalat"/>
          <w:color w:val="000000" w:themeColor="text1"/>
        </w:rPr>
        <w:t xml:space="preserve"> </w:t>
      </w:r>
      <w:r w:rsidR="00813D84" w:rsidRPr="00681C1F">
        <w:rPr>
          <w:rFonts w:ascii="GHEA Grapalat" w:hAnsi="GHEA Grapalat"/>
          <w:color w:val="000000" w:themeColor="text1"/>
        </w:rPr>
        <w:t>дня его получения, обязан представить обеспечения квалификации и договора.</w:t>
      </w:r>
      <w:r w:rsidR="00813D84" w:rsidRPr="00EA7411">
        <w:rPr>
          <w:rFonts w:ascii="GHEA Grapalat" w:hAnsi="GHEA Grapalat"/>
        </w:rPr>
        <w:t xml:space="preserve"> </w:t>
      </w:r>
      <w:r w:rsidR="00813D84" w:rsidRPr="00681C1F">
        <w:rPr>
          <w:rFonts w:ascii="GHEA Grapalat" w:hAnsi="GHEA Grapalat"/>
          <w:color w:val="000000" w:themeColor="text1"/>
        </w:rPr>
        <w:t>С отобранным участником заключается договор, если он представляет обеспечения квалификации</w:t>
      </w:r>
      <w:r w:rsidR="00813D84">
        <w:rPr>
          <w:rFonts w:ascii="GHEA Grapalat" w:hAnsi="GHEA Grapalat"/>
          <w:color w:val="000000" w:themeColor="text1"/>
        </w:rPr>
        <w:t xml:space="preserve"> </w:t>
      </w:r>
      <w:r w:rsidR="00813D84" w:rsidRPr="00681C1F">
        <w:rPr>
          <w:rFonts w:ascii="GHEA Grapalat" w:hAnsi="GHEA Grapalat"/>
          <w:color w:val="000000" w:themeColor="text1"/>
        </w:rPr>
        <w:t>и договора</w:t>
      </w:r>
      <w:r w:rsidR="00E1313A">
        <w:rPr>
          <w:rFonts w:ascii="Cambria Math" w:hAnsi="Cambria Math"/>
          <w:color w:val="000000" w:themeColor="text1"/>
          <w:lang w:val="hy-AM"/>
        </w:rPr>
        <w:t>․</w:t>
      </w:r>
    </w:p>
    <w:p w14:paraId="39D69480" w14:textId="64CCB155" w:rsidR="00D2548C" w:rsidRPr="002E4BC5" w:rsidRDefault="00A6609C" w:rsidP="00D2548C">
      <w:pPr>
        <w:widowControl w:val="0"/>
        <w:tabs>
          <w:tab w:val="left" w:pos="1276"/>
        </w:tabs>
        <w:spacing w:after="160"/>
        <w:ind w:firstLine="567"/>
        <w:jc w:val="both"/>
        <w:rPr>
          <w:rFonts w:ascii="GHEA Grapalat" w:hAnsi="GHEA Grapalat"/>
        </w:rPr>
      </w:pPr>
      <w:r w:rsidRPr="003B6812">
        <w:rPr>
          <w:rFonts w:ascii="GHEA Grapalat" w:hAnsi="GHEA Grapalat"/>
        </w:rPr>
        <w:t xml:space="preserve">10.2 </w:t>
      </w:r>
      <w:r w:rsidR="00FC01CE" w:rsidRPr="008C5F2A">
        <w:rPr>
          <w:rFonts w:ascii="GHEA Grapalat" w:hAnsi="GHEA Grapalat"/>
        </w:rPr>
        <w:t xml:space="preserve">Размер обеспечения квалификации равен </w:t>
      </w:r>
      <w:r w:rsidR="00FC01CE">
        <w:rPr>
          <w:rFonts w:ascii="GHEA Grapalat" w:hAnsi="GHEA Grapalat"/>
        </w:rPr>
        <w:t xml:space="preserve">15 процентам от </w:t>
      </w:r>
      <w:r w:rsidR="00FC01CE" w:rsidRPr="00123A23">
        <w:rPr>
          <w:rFonts w:ascii="GHEA Grapalat" w:hAnsi="GHEA Grapalat"/>
        </w:rPr>
        <w:t>цен</w:t>
      </w:r>
      <w:r w:rsidR="00FC01CE">
        <w:rPr>
          <w:rFonts w:ascii="GHEA Grapalat" w:hAnsi="GHEA Grapalat"/>
        </w:rPr>
        <w:t>ы</w:t>
      </w:r>
      <w:r w:rsidR="00FC01CE" w:rsidRPr="00123A23">
        <w:rPr>
          <w:rFonts w:ascii="GHEA Grapalat" w:hAnsi="GHEA Grapalat"/>
        </w:rPr>
        <w:t xml:space="preserve"> закупки работ закуп</w:t>
      </w:r>
      <w:r w:rsidR="00FC01CE">
        <w:rPr>
          <w:rFonts w:ascii="GHEA Grapalat" w:hAnsi="GHEA Grapalat"/>
        </w:rPr>
        <w:t>аемых</w:t>
      </w:r>
      <w:r w:rsidR="00FC01CE" w:rsidRPr="00123A23">
        <w:rPr>
          <w:rFonts w:ascii="GHEA Grapalat" w:hAnsi="GHEA Grapalat"/>
        </w:rPr>
        <w:t xml:space="preserve"> в рамках данной процедуры</w:t>
      </w:r>
      <w:r w:rsidR="00FC01CE">
        <w:rPr>
          <w:rFonts w:ascii="GHEA Grapalat" w:hAnsi="GHEA Grapalat"/>
        </w:rPr>
        <w:t xml:space="preserve">. </w:t>
      </w:r>
      <w:r w:rsidR="00FC01CE" w:rsidRPr="002C42AD">
        <w:rPr>
          <w:rFonts w:ascii="GHEA Grapalat" w:hAnsi="GHEA Grapalat"/>
        </w:rPr>
        <w:t xml:space="preserve">Если цена закупки работ, меньше цены заключаемого договора, то размер обеспечения </w:t>
      </w:r>
      <w:r w:rsidR="00FC01CE">
        <w:rPr>
          <w:rFonts w:ascii="GHEA Grapalat" w:hAnsi="GHEA Grapalat"/>
        </w:rPr>
        <w:t>квалификации</w:t>
      </w:r>
      <w:r w:rsidR="00FC01CE" w:rsidRPr="002C42AD">
        <w:rPr>
          <w:rFonts w:ascii="GHEA Grapalat" w:hAnsi="GHEA Grapalat"/>
        </w:rPr>
        <w:t xml:space="preserve"> исчисляется в отношении цены договора</w:t>
      </w:r>
      <w:r w:rsidR="00FC01CE">
        <w:rPr>
          <w:rFonts w:ascii="GHEA Grapalat" w:hAnsi="GHEA Grapalat"/>
          <w:lang w:val="hy-AM"/>
        </w:rPr>
        <w:t>.</w:t>
      </w:r>
      <w:r w:rsidR="00FC01CE">
        <w:rPr>
          <w:rFonts w:ascii="GHEA Grapalat" w:hAnsi="GHEA Grapalat"/>
        </w:rPr>
        <w:t xml:space="preserve"> </w:t>
      </w:r>
      <w:r w:rsidR="008A3CE7" w:rsidRPr="003B6812">
        <w:rPr>
          <w:rFonts w:ascii="GHEA Grapalat" w:hAnsi="GHEA Grapalat"/>
        </w:rPr>
        <w:t>Обеспечение квалификации представляется в виде соглашения о неустойке (приложение 4.2) или наличных денег.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63365D" w:rsidRPr="003B6812">
        <w:rPr>
          <w:rFonts w:ascii="GHEA Grapalat" w:hAnsi="GHEA Grapalat"/>
        </w:rPr>
        <w:t>.</w:t>
      </w:r>
    </w:p>
    <w:p w14:paraId="780BB628" w14:textId="77777777" w:rsidR="00D2548C" w:rsidRPr="00CE31A0" w:rsidRDefault="00D2548C" w:rsidP="00D2548C">
      <w:pPr>
        <w:widowControl w:val="0"/>
        <w:tabs>
          <w:tab w:val="left" w:pos="1276"/>
        </w:tabs>
        <w:spacing w:after="160"/>
        <w:ind w:firstLine="567"/>
        <w:jc w:val="both"/>
        <w:rPr>
          <w:rFonts w:ascii="GHEA Grapalat" w:hAnsi="GHEA Grapalat" w:cs="Sylfaen"/>
        </w:rPr>
      </w:pPr>
      <w:r w:rsidRPr="00E62C19">
        <w:rPr>
          <w:rFonts w:ascii="GHEA Grapalat" w:hAnsi="GHEA Grapalat" w:cs="Sylfaen"/>
        </w:rPr>
        <w:t xml:space="preserve">Если процедура закупки организована </w:t>
      </w:r>
      <w:r w:rsidR="004B5371" w:rsidRPr="00E62C19">
        <w:rPr>
          <w:rFonts w:ascii="GHEA Grapalat" w:hAnsi="GHEA Grapalat" w:cs="Sylfaen"/>
        </w:rPr>
        <w:t>по</w:t>
      </w:r>
      <w:r w:rsidRPr="00E62C19">
        <w:rPr>
          <w:rFonts w:ascii="GHEA Grapalat" w:hAnsi="GHEA Grapalat" w:cs="Sylfaen"/>
        </w:rPr>
        <w:t xml:space="preserve"> лот</w:t>
      </w:r>
      <w:r w:rsidR="004B5371" w:rsidRPr="00E62C19">
        <w:rPr>
          <w:rFonts w:ascii="GHEA Grapalat" w:hAnsi="GHEA Grapalat" w:cs="Sylfaen"/>
        </w:rPr>
        <w:t>ам</w:t>
      </w:r>
      <w:r w:rsidRPr="00E62C19">
        <w:rPr>
          <w:rFonts w:ascii="GHEA Grapalat" w:hAnsi="GHEA Grapalat" w:cs="Sylfaen"/>
        </w:rPr>
        <w:t xml:space="preserve"> и участник признается отобранным </w:t>
      </w:r>
      <w:r w:rsidRPr="00E62C19">
        <w:rPr>
          <w:rFonts w:ascii="GHEA Grapalat" w:hAnsi="GHEA Grapalat" w:cs="Sylfaen"/>
        </w:rPr>
        <w:lastRenderedPageBreak/>
        <w:t>участником по более чем одному лоту</w:t>
      </w:r>
      <w:r w:rsidR="00477F1C" w:rsidRPr="00E62C19">
        <w:rPr>
          <w:rFonts w:ascii="GHEA Grapalat" w:hAnsi="GHEA Grapalat" w:cs="Sylfaen"/>
        </w:rPr>
        <w:t>, то</w:t>
      </w:r>
      <w:r w:rsidRPr="00E62C19">
        <w:rPr>
          <w:rFonts w:ascii="GHEA Grapalat" w:hAnsi="GHEA Grapalat" w:cs="Sylfaen"/>
        </w:rPr>
        <w:t xml:space="preserve"> </w:t>
      </w:r>
      <w:r w:rsidR="003642DD" w:rsidRPr="00E62C19">
        <w:rPr>
          <w:rFonts w:ascii="GHEA Grapalat" w:hAnsi="GHEA Grapalat" w:cs="Sylfaen"/>
        </w:rPr>
        <w:t xml:space="preserve">он может предоставить обеспечение квалификации как </w:t>
      </w:r>
      <w:r w:rsidR="003642DD" w:rsidRPr="00E62C19">
        <w:rPr>
          <w:rFonts w:ascii="GHEA Grapalat" w:hAnsi="GHEA Grapalat"/>
        </w:rPr>
        <w:t xml:space="preserve">для каждого лота в отдельности, так и одно обеспечение - для всех лотов. </w:t>
      </w:r>
      <w:r w:rsidR="00706EA3" w:rsidRPr="00BF3E44">
        <w:rPr>
          <w:rFonts w:ascii="GHEA Grapalat" w:hAnsi="GHEA Grapalat"/>
        </w:rPr>
        <w:t xml:space="preserve">При представлении одного обеспечения квалификации его сумма исчисляется по отношению к </w:t>
      </w:r>
      <w:r w:rsidR="00706EA3">
        <w:rPr>
          <w:rFonts w:ascii="GHEA Grapalat" w:hAnsi="GHEA Grapalat"/>
        </w:rPr>
        <w:t xml:space="preserve">сумме цен закупок представленных лотов, </w:t>
      </w:r>
      <w:r w:rsidR="00706EA3">
        <w:rPr>
          <w:rFonts w:ascii="GHEA Grapalat" w:hAnsi="GHEA Grapalat" w:cs="Sylfaen"/>
        </w:rPr>
        <w:t xml:space="preserve">с учетом требований абзаца «в» подпункта 1 пункта 32 Порядка. </w:t>
      </w:r>
      <w:r w:rsidRPr="00E62C1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74581D8E" w14:textId="77777777" w:rsidR="00D2548C" w:rsidRPr="00CE31A0" w:rsidRDefault="00D2548C" w:rsidP="00D2548C">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7372C8B1" w14:textId="77777777" w:rsidR="00FA0E7B" w:rsidRDefault="00D2548C" w:rsidP="00FA0E7B">
      <w:pPr>
        <w:widowControl w:val="0"/>
        <w:tabs>
          <w:tab w:val="left" w:pos="1276"/>
        </w:tabs>
        <w:spacing w:after="160"/>
        <w:ind w:firstLine="567"/>
        <w:jc w:val="both"/>
        <w:rPr>
          <w:rFonts w:ascii="GHEA Grapalat" w:hAnsi="GHEA Grapalat"/>
        </w:rPr>
      </w:pPr>
      <w:r w:rsidRPr="001A2B0A">
        <w:rPr>
          <w:rFonts w:ascii="GHEA Grapalat" w:hAnsi="GHEA Grapalat"/>
        </w:rPr>
        <w:t xml:space="preserve">Если выполнение договора поэтапное и выполнение каждого этапа </w:t>
      </w:r>
      <w:r w:rsidR="002E4BC5" w:rsidRPr="001A2B0A">
        <w:rPr>
          <w:rFonts w:ascii="GHEA Grapalat" w:hAnsi="GHEA Grapalat"/>
        </w:rPr>
        <w:t>непосредственно</w:t>
      </w:r>
      <w:r w:rsidRPr="001A2B0A">
        <w:rPr>
          <w:rFonts w:ascii="GHEA Grapalat" w:hAnsi="GHEA Grapalat"/>
        </w:rPr>
        <w:t xml:space="preserve"> не</w:t>
      </w:r>
      <w:r w:rsidR="002E4BC5" w:rsidRPr="001A2B0A">
        <w:rPr>
          <w:rFonts w:ascii="GHEA Grapalat" w:hAnsi="GHEA Grapalat"/>
        </w:rPr>
        <w:t xml:space="preserve"> взаимос</w:t>
      </w:r>
      <w:r w:rsidRPr="001A2B0A">
        <w:rPr>
          <w:rFonts w:ascii="GHEA Grapalat" w:hAnsi="GHEA Grapalat"/>
        </w:rPr>
        <w:t xml:space="preserve">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FA0E7B" w:rsidRPr="001A2B0A">
        <w:rPr>
          <w:rFonts w:ascii="GHEA Grapalat" w:hAnsi="GHEA Grapalat"/>
        </w:rPr>
        <w:t>в пропорции, исчисленной в отношении суммы этого этапа.</w:t>
      </w:r>
    </w:p>
    <w:p w14:paraId="7223D13A" w14:textId="77777777" w:rsidR="00BF0FF6" w:rsidRDefault="00FF145F" w:rsidP="00BF0FF6">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BF0FF6" w:rsidRPr="00790268">
        <w:rPr>
          <w:rFonts w:ascii="GHEA Grapalat" w:hAnsi="GHEA Grapalat" w:cs="Sylfaen"/>
        </w:rPr>
        <w:t xml:space="preserve">, </w:t>
      </w:r>
      <w:r w:rsidR="00BF0FF6">
        <w:rPr>
          <w:rFonts w:ascii="GHEA Grapalat" w:hAnsi="GHEA Grapalat" w:cs="Sylfaen"/>
          <w:lang w:val="hy-AM"/>
        </w:rPr>
        <w:t>если выполнение контракта (соглашения) не является поэтапным</w:t>
      </w:r>
      <w:r w:rsidR="00BF0FF6">
        <w:rPr>
          <w:rFonts w:ascii="GHEA Grapalat" w:hAnsi="GHEA Grapalat" w:cs="Sylfaen"/>
        </w:rPr>
        <w:t>.</w:t>
      </w:r>
    </w:p>
    <w:p w14:paraId="631E9368" w14:textId="77777777"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7434BB2B" w14:textId="77777777" w:rsidR="007C03E1" w:rsidRPr="007C03E1" w:rsidRDefault="00030D40" w:rsidP="00574B01">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00824F95" w:rsidRPr="001775FE">
        <w:rPr>
          <w:rFonts w:ascii="GHEA Grapalat" w:hAnsi="GHEA Grapalat"/>
        </w:rPr>
        <w:t xml:space="preserve">Размер обеспечения договора составляет 10 процентов от цены </w:t>
      </w:r>
      <w:r w:rsidR="00824F95">
        <w:rPr>
          <w:rFonts w:ascii="GHEA Grapalat" w:hAnsi="GHEA Grapalat"/>
        </w:rPr>
        <w:t>закупки</w:t>
      </w:r>
      <w:r w:rsidR="00824F95" w:rsidRPr="001775FE">
        <w:rPr>
          <w:rFonts w:ascii="GHEA Grapalat" w:hAnsi="GHEA Grapalat"/>
        </w:rPr>
        <w:t xml:space="preserve">. </w:t>
      </w:r>
      <w:r w:rsidR="00824F95"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824F95">
        <w:rPr>
          <w:rFonts w:ascii="GHEA Grapalat" w:hAnsi="GHEA Grapalat"/>
        </w:rPr>
        <w:t>.</w:t>
      </w:r>
      <w:r w:rsidRPr="009044F1">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w:t>
      </w:r>
      <w:r w:rsidR="007C03E1" w:rsidRPr="007C03E1">
        <w:rPr>
          <w:rFonts w:ascii="GHEA Grapalat" w:hAnsi="GHEA Grapalat"/>
        </w:rPr>
        <w:t>в одностороннем порядке утвержденного заявления-в виде неустойки (приложение 5.1) или наличных денег</w:t>
      </w:r>
      <w:r w:rsidR="007C03E1" w:rsidRPr="007C03E1">
        <w:rPr>
          <w:rFonts w:ascii="Cambria Math" w:hAnsi="Cambria Math" w:cs="Cambria Math"/>
        </w:rPr>
        <w:t>․</w:t>
      </w:r>
    </w:p>
    <w:p w14:paraId="4216456E" w14:textId="6F1ADA47" w:rsidR="00574B01" w:rsidRDefault="007C03E1" w:rsidP="00574B01">
      <w:pPr>
        <w:widowControl w:val="0"/>
        <w:tabs>
          <w:tab w:val="left" w:pos="1276"/>
        </w:tabs>
        <w:spacing w:after="160"/>
        <w:ind w:firstLine="567"/>
        <w:jc w:val="both"/>
        <w:rPr>
          <w:rFonts w:ascii="GHEA Grapalat" w:hAnsi="GHEA Grapalat"/>
        </w:rPr>
      </w:pPr>
      <w:r w:rsidRPr="001775FE">
        <w:rPr>
          <w:rFonts w:ascii="GHEA Grapalat" w:hAnsi="GHEA Grapalat"/>
        </w:rPr>
        <w:t xml:space="preserve"> </w:t>
      </w:r>
      <w:r w:rsidR="00574B01" w:rsidRPr="001775FE">
        <w:rPr>
          <w:rFonts w:ascii="GHEA Grapalat" w:hAnsi="GHEA Grapalat"/>
        </w:rPr>
        <w:t>Если процедура закупки организована по лотам и участник признается отобранным участником по более чем одному лоту,</w:t>
      </w:r>
      <w:r w:rsidR="00574B01" w:rsidRPr="001775FE">
        <w:rPr>
          <w:rFonts w:ascii="GHEA Grapalat" w:hAnsi="GHEA Grapalat" w:cs="Sylfaen"/>
        </w:rPr>
        <w:t xml:space="preserve"> то он может предоставить обеспечение договора как </w:t>
      </w:r>
      <w:r w:rsidR="00574B01" w:rsidRPr="001775FE">
        <w:rPr>
          <w:rFonts w:ascii="GHEA Grapalat" w:hAnsi="GHEA Grapalat"/>
        </w:rPr>
        <w:t xml:space="preserve">для каждого лота в отдельности, так и одно обеспечение для всех лотов. </w:t>
      </w:r>
      <w:r w:rsidR="005F3820" w:rsidRPr="001775FE">
        <w:rPr>
          <w:rFonts w:ascii="GHEA Grapalat" w:hAnsi="GHEA Grapalat"/>
        </w:rPr>
        <w:t xml:space="preserve">При представлении одного обеспечения договора его сумма исчисляется по отношению </w:t>
      </w:r>
      <w:r w:rsidR="005F3820" w:rsidRPr="00E43BF3">
        <w:rPr>
          <w:rFonts w:ascii="GHEA Grapalat" w:hAnsi="GHEA Grapalat" w:cs="Sylfaen"/>
        </w:rPr>
        <w:t>к сумме цен закупо</w:t>
      </w:r>
      <w:r w:rsidR="005F3820" w:rsidRPr="001A1040">
        <w:rPr>
          <w:rFonts w:ascii="GHEA Grapalat" w:hAnsi="GHEA Grapalat" w:cs="Sylfaen"/>
        </w:rPr>
        <w:t>к</w:t>
      </w:r>
      <w:r w:rsidR="005F3820" w:rsidRPr="0032634E">
        <w:rPr>
          <w:rFonts w:ascii="GHEA Grapalat" w:hAnsi="GHEA Grapalat" w:cs="Sylfaen"/>
        </w:rPr>
        <w:t xml:space="preserve"> представленных лотов</w:t>
      </w:r>
      <w:r w:rsidR="005F3820" w:rsidRPr="0099715E">
        <w:rPr>
          <w:rFonts w:ascii="GHEA Grapalat" w:hAnsi="GHEA Grapalat"/>
          <w:color w:val="FF0000"/>
        </w:rPr>
        <w:t xml:space="preserve"> </w:t>
      </w:r>
      <w:r w:rsidR="005F3820" w:rsidRPr="000B15AE">
        <w:rPr>
          <w:rFonts w:ascii="GHEA Grapalat" w:hAnsi="GHEA Grapalat"/>
          <w:color w:val="000000" w:themeColor="text1"/>
        </w:rPr>
        <w:t>с учетом требований 9-ого подпункта 32-ого пункта Порядка</w:t>
      </w:r>
      <w:r w:rsidR="005F3820">
        <w:rPr>
          <w:rFonts w:ascii="GHEA Grapalat" w:hAnsi="GHEA Grapalat"/>
          <w:color w:val="000000" w:themeColor="text1"/>
        </w:rPr>
        <w:t>.</w:t>
      </w:r>
      <w:r w:rsidR="00574B01" w:rsidRPr="001775FE">
        <w:rPr>
          <w:rFonts w:ascii="GHEA Grapalat" w:hAnsi="GHEA Grapalat"/>
        </w:rPr>
        <w:t xml:space="preserve"> </w:t>
      </w:r>
    </w:p>
    <w:p w14:paraId="6B726958" w14:textId="10979154"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7C03E1">
        <w:rPr>
          <w:rFonts w:ascii="GHEA Grapalat" w:hAnsi="GHEA Grapalat"/>
          <w:lang w:val="hy-AM"/>
        </w:rPr>
        <w:t>2</w:t>
      </w:r>
      <w:r w:rsidR="00F65E20">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1F4053C0"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01D9AD1E" w14:textId="77777777" w:rsidR="00D32092" w:rsidRPr="0059697A"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 xml:space="preserve">сли процедура закупки организована на основании части 6 статьи 15 Закона, и </w:t>
      </w:r>
      <w:r w:rsidR="0076763C" w:rsidRPr="009044F1">
        <w:rPr>
          <w:rFonts w:ascii="GHEA Grapalat" w:hAnsi="GHEA Grapalat"/>
        </w:rPr>
        <w:lastRenderedPageBreak/>
        <w:t>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 xml:space="preserve">явления - в виде неустойки или </w:t>
      </w:r>
      <w:r w:rsidR="00180134" w:rsidRPr="00E43087">
        <w:rPr>
          <w:rFonts w:ascii="GHEA Grapalat" w:hAnsi="GHEA Grapalat"/>
        </w:rPr>
        <w:t>наличных денег</w:t>
      </w:r>
      <w:r w:rsidR="006D7219" w:rsidRPr="00E43087">
        <w:rPr>
          <w:rFonts w:ascii="GHEA Grapalat" w:hAnsi="GHEA Grapalat"/>
        </w:rPr>
        <w:t>. Если на момент возникновения правомочия по заключению договора</w:t>
      </w:r>
      <w:r w:rsidR="006A132A" w:rsidRPr="00E43087">
        <w:rPr>
          <w:rFonts w:ascii="GHEA Grapalat" w:hAnsi="GHEA Grapalat"/>
        </w:rPr>
        <w:t xml:space="preserve"> </w:t>
      </w:r>
      <w:r w:rsidR="00D32092" w:rsidRPr="00E43087">
        <w:rPr>
          <w:rFonts w:ascii="GHEA Grapalat" w:hAnsi="GHEA Grapalat" w:cs="Sylfaen"/>
        </w:rPr>
        <w:t xml:space="preserve">предусмотренные финансовые средства превышают </w:t>
      </w:r>
      <w:r w:rsidR="006A132A" w:rsidRPr="00E43087">
        <w:rPr>
          <w:rFonts w:ascii="GHEA Grapalat" w:hAnsi="GHEA Grapalat" w:cs="Sylfaen"/>
        </w:rPr>
        <w:t>25</w:t>
      </w:r>
      <w:r w:rsidR="00D32092" w:rsidRPr="00E4308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3203EF" w:rsidRPr="00E43087">
        <w:rPr>
          <w:rFonts w:ascii="GHEA Grapalat" w:hAnsi="GHEA Grapalat" w:cs="Sylfaen"/>
        </w:rPr>
        <w:t>я квалификации и</w:t>
      </w:r>
      <w:r w:rsidR="00D32092" w:rsidRPr="00E43087">
        <w:rPr>
          <w:rFonts w:ascii="GHEA Grapalat" w:hAnsi="GHEA Grapalat" w:cs="Sylfaen"/>
        </w:rPr>
        <w:t xml:space="preserve"> договора, по части выделенных финансовых средств, представля</w:t>
      </w:r>
      <w:r w:rsidR="003203EF" w:rsidRPr="00E43087">
        <w:rPr>
          <w:rFonts w:ascii="GHEA Grapalat" w:hAnsi="GHEA Grapalat" w:cs="Sylfaen"/>
        </w:rPr>
        <w:t>ю</w:t>
      </w:r>
      <w:r w:rsidR="00D32092" w:rsidRPr="00E43087">
        <w:rPr>
          <w:rFonts w:ascii="GHEA Grapalat" w:hAnsi="GHEA Grapalat" w:cs="Sylfaen"/>
        </w:rPr>
        <w:t>тся в виде гарантии или наличных денег, а по части</w:t>
      </w:r>
      <w:r w:rsidR="00D32092" w:rsidRPr="000811C1">
        <w:rPr>
          <w:rFonts w:ascii="GHEA Grapalat" w:hAnsi="GHEA Grapalat" w:cs="Sylfaen"/>
        </w:rPr>
        <w:t xml:space="preserve"> требуемых финансовых средств-в одностороннем порядке утвержденного заявления-в виде </w:t>
      </w:r>
      <w:r w:rsidR="00D32092">
        <w:rPr>
          <w:rFonts w:ascii="GHEA Grapalat" w:hAnsi="GHEA Grapalat" w:cs="Sylfaen"/>
        </w:rPr>
        <w:t xml:space="preserve">неустойки </w:t>
      </w:r>
      <w:r w:rsidR="00D32092" w:rsidRPr="000811C1">
        <w:rPr>
          <w:rFonts w:ascii="GHEA Grapalat" w:hAnsi="GHEA Grapalat" w:cs="Sylfaen"/>
        </w:rPr>
        <w:t>или наличных денег</w:t>
      </w:r>
      <w:r w:rsidR="0059697A" w:rsidRPr="00787B55">
        <w:rPr>
          <w:rFonts w:ascii="GHEA Grapalat" w:hAnsi="GHEA Grapalat" w:cs="Sylfaen"/>
        </w:rPr>
        <w:t>.</w:t>
      </w:r>
    </w:p>
    <w:p w14:paraId="3993519C"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63AEA69C" w14:textId="77777777" w:rsidR="00B25035" w:rsidRDefault="00B25035" w:rsidP="00B25035">
      <w:pPr>
        <w:widowControl w:val="0"/>
        <w:tabs>
          <w:tab w:val="left" w:pos="1134"/>
        </w:tabs>
        <w:spacing w:after="160"/>
        <w:ind w:firstLine="567"/>
        <w:jc w:val="both"/>
        <w:rPr>
          <w:rFonts w:ascii="GHEA Grapalat" w:hAnsi="GHEA Grapalat"/>
        </w:rPr>
      </w:pPr>
      <w:r>
        <w:rPr>
          <w:rFonts w:ascii="GHEA Grapalat" w:hAnsi="GHEA Grapalat"/>
        </w:rPr>
        <w:t xml:space="preserve">10.7 </w:t>
      </w:r>
      <w:r w:rsidRPr="0012082E">
        <w:rPr>
          <w:rFonts w:ascii="GHEA Grapalat" w:hAnsi="GHEA Grapalat"/>
        </w:rPr>
        <w:t xml:space="preserve">Руководитель заказчика </w:t>
      </w:r>
      <w:r w:rsidR="00971BF8" w:rsidRPr="0012082E">
        <w:rPr>
          <w:rFonts w:ascii="GHEA Grapalat" w:hAnsi="GHEA Grapalat"/>
        </w:rPr>
        <w:t xml:space="preserve">в письменной форме </w:t>
      </w:r>
      <w:r w:rsidRPr="0012082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12082E">
        <w:rPr>
          <w:rFonts w:ascii="GHEA Grapalat" w:hAnsi="GHEA Grapalat"/>
          <w:lang w:val="hy-AM"/>
        </w:rPr>
        <w:t>-</w:t>
      </w:r>
      <w:r w:rsidRPr="0012082E">
        <w:rPr>
          <w:rFonts w:ascii="GHEA Grapalat" w:hAnsi="GHEA Grapalat"/>
        </w:rPr>
        <w:t xml:space="preserve"> </w:t>
      </w:r>
      <w:r w:rsidR="00971BF8" w:rsidRPr="0012082E">
        <w:rPr>
          <w:rFonts w:ascii="GHEA Grapalat" w:hAnsi="GHEA Grapalat"/>
        </w:rPr>
        <w:t>Министерству Финансов РА</w:t>
      </w:r>
      <w:r w:rsidRPr="0012082E">
        <w:rPr>
          <w:rFonts w:ascii="GHEA Grapalat" w:hAnsi="GHEA Grapalat"/>
          <w:lang w:val="hy-AM"/>
        </w:rPr>
        <w:t>,</w:t>
      </w:r>
      <w:r w:rsidRPr="0012082E">
        <w:rPr>
          <w:rFonts w:ascii="GHEA Grapalat" w:hAnsi="GHEA Grapalat"/>
        </w:rPr>
        <w:t xml:space="preserve"> в течение </w:t>
      </w:r>
      <w:r w:rsidR="00971BF8" w:rsidRPr="0012082E">
        <w:rPr>
          <w:rFonts w:ascii="GHEA Grapalat" w:hAnsi="GHEA Grapalat"/>
        </w:rPr>
        <w:t xml:space="preserve">пяти </w:t>
      </w:r>
      <w:r w:rsidRPr="0012082E">
        <w:rPr>
          <w:rFonts w:ascii="GHEA Grapalat" w:hAnsi="GHEA Grapalat"/>
        </w:rPr>
        <w:t xml:space="preserve">рабочих дней, следующих за днем возникновения основания для </w:t>
      </w:r>
      <w:proofErr w:type="spellStart"/>
      <w:r w:rsidRPr="0012082E">
        <w:rPr>
          <w:rFonts w:ascii="GHEA Grapalat" w:hAnsi="GHEA Grapalat"/>
        </w:rPr>
        <w:t>вылаты</w:t>
      </w:r>
      <w:proofErr w:type="spellEnd"/>
      <w:r w:rsidRPr="0012082E">
        <w:rPr>
          <w:rFonts w:ascii="GHEA Grapalat" w:hAnsi="GHEA Grapalat"/>
        </w:rPr>
        <w:t xml:space="preserve"> обеспечения. Если требование о выплате обеспечения отклоняется банком</w:t>
      </w:r>
      <w:r w:rsidR="00BF3134" w:rsidRPr="0012082E">
        <w:rPr>
          <w:rFonts w:ascii="GHEA Grapalat" w:hAnsi="GHEA Grapalat"/>
        </w:rPr>
        <w:t xml:space="preserve"> или Министерством Финансов РА</w:t>
      </w:r>
      <w:r w:rsidRPr="0012082E">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proofErr w:type="spellStart"/>
      <w:r w:rsidR="00BF3134" w:rsidRPr="0012082E">
        <w:rPr>
          <w:rFonts w:ascii="GHEA Grapalat" w:hAnsi="GHEA Grapalat"/>
        </w:rPr>
        <w:t>письменно</w:t>
      </w:r>
      <w:r w:rsidRPr="0012082E">
        <w:rPr>
          <w:rFonts w:ascii="GHEA Grapalat" w:hAnsi="GHEA Grapalat"/>
        </w:rPr>
        <w:t>в</w:t>
      </w:r>
      <w:proofErr w:type="spellEnd"/>
      <w:r w:rsidRPr="0012082E">
        <w:rPr>
          <w:rFonts w:ascii="GHEA Grapalat" w:hAnsi="GHEA Grapalat"/>
        </w:rPr>
        <w:t xml:space="preserve"> течение двух рабочих дней после получения отказа</w:t>
      </w:r>
      <w:r>
        <w:rPr>
          <w:rFonts w:ascii="GHEA Grapalat" w:hAnsi="GHEA Grapalat"/>
        </w:rPr>
        <w:t>.</w:t>
      </w:r>
    </w:p>
    <w:p w14:paraId="3E3A9FD0" w14:textId="77777777" w:rsidR="00971BF8" w:rsidRPr="0012082E"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lang w:val="hy-AM"/>
        </w:rPr>
      </w:pPr>
      <w:r w:rsidRPr="0012082E">
        <w:rPr>
          <w:rFonts w:ascii="GHEA Grapalat" w:hAnsi="GHEA Grapalat"/>
        </w:rPr>
        <w:t xml:space="preserve">10.8 </w:t>
      </w:r>
      <w:r w:rsidRPr="0012082E">
        <w:rPr>
          <w:rFonts w:ascii="GHEA Grapalat" w:hAnsi="GHEA Grapalat" w:hint="eastAsia"/>
        </w:rPr>
        <w:t>О</w:t>
      </w:r>
      <w:r w:rsidRPr="0012082E">
        <w:rPr>
          <w:rFonts w:ascii="GHEA Grapalat" w:hAnsi="GHEA Grapalat"/>
        </w:rPr>
        <w:t xml:space="preserve"> </w:t>
      </w:r>
      <w:r w:rsidRPr="0012082E">
        <w:rPr>
          <w:rFonts w:ascii="GHEA Grapalat" w:hAnsi="GHEA Grapalat" w:hint="eastAsia"/>
        </w:rPr>
        <w:t>возврате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договора</w:t>
      </w:r>
      <w:r w:rsidRPr="00AB26EB">
        <w:rPr>
          <w:rFonts w:ascii="GHEA Grapalat" w:hAnsi="GHEA Grapalat"/>
        </w:rPr>
        <w:t xml:space="preserve"> </w:t>
      </w:r>
      <w:r w:rsidRPr="0012082E">
        <w:rPr>
          <w:rFonts w:ascii="GHEA Grapalat" w:hAnsi="GHEA Grapalat" w:hint="eastAsia"/>
        </w:rPr>
        <w:t>и</w:t>
      </w:r>
      <w:r w:rsidRPr="0012082E">
        <w:rPr>
          <w:rFonts w:ascii="GHEA Grapalat" w:hAnsi="GHEA Grapalat"/>
        </w:rPr>
        <w:t>/</w:t>
      </w:r>
      <w:r w:rsidRPr="0012082E">
        <w:rPr>
          <w:rFonts w:ascii="GHEA Grapalat" w:hAnsi="GHEA Grapalat" w:hint="eastAsia"/>
        </w:rPr>
        <w:t>или</w:t>
      </w:r>
      <w:r w:rsidRPr="0012082E">
        <w:rPr>
          <w:rFonts w:ascii="GHEA Grapalat" w:hAnsi="GHEA Grapalat"/>
        </w:rPr>
        <w:t xml:space="preserve"> </w:t>
      </w:r>
      <w:r w:rsidRPr="0012082E">
        <w:rPr>
          <w:rFonts w:ascii="GHEA Grapalat" w:hAnsi="GHEA Grapalat" w:hint="eastAsia"/>
        </w:rPr>
        <w:t>квалификации</w:t>
      </w:r>
      <w:r w:rsidRPr="0012082E">
        <w:rPr>
          <w:rFonts w:ascii="GHEA Grapalat" w:hAnsi="GHEA Grapalat"/>
        </w:rPr>
        <w:t xml:space="preserve"> </w:t>
      </w:r>
      <w:r w:rsidRPr="0012082E">
        <w:rPr>
          <w:rFonts w:ascii="GHEA Grapalat" w:hAnsi="GHEA Grapalat" w:hint="eastAsia"/>
        </w:rPr>
        <w:t>руководитель</w:t>
      </w:r>
      <w:r w:rsidRPr="0012082E">
        <w:rPr>
          <w:rFonts w:ascii="GHEA Grapalat" w:hAnsi="GHEA Grapalat"/>
        </w:rPr>
        <w:t xml:space="preserve"> </w:t>
      </w:r>
      <w:r w:rsidRPr="0012082E">
        <w:rPr>
          <w:rFonts w:ascii="GHEA Grapalat" w:hAnsi="GHEA Grapalat" w:hint="eastAsia"/>
        </w:rPr>
        <w:t>заказчика</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письменной</w:t>
      </w:r>
      <w:r w:rsidRPr="0012082E">
        <w:rPr>
          <w:rFonts w:ascii="GHEA Grapalat" w:hAnsi="GHEA Grapalat"/>
        </w:rPr>
        <w:t xml:space="preserve"> </w:t>
      </w:r>
      <w:r w:rsidRPr="0012082E">
        <w:rPr>
          <w:rFonts w:ascii="GHEA Grapalat" w:hAnsi="GHEA Grapalat" w:hint="eastAsia"/>
        </w:rPr>
        <w:t>форме</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течение</w:t>
      </w:r>
      <w:r w:rsidRPr="0012082E">
        <w:rPr>
          <w:rFonts w:ascii="GHEA Grapalat" w:hAnsi="GHEA Grapalat"/>
        </w:rPr>
        <w:t xml:space="preserve"> </w:t>
      </w:r>
      <w:r w:rsidRPr="0012082E">
        <w:rPr>
          <w:rFonts w:ascii="GHEA Grapalat" w:hAnsi="GHEA Grapalat" w:hint="eastAsia"/>
        </w:rPr>
        <w:t>пяти</w:t>
      </w:r>
      <w:r w:rsidRPr="0012082E">
        <w:rPr>
          <w:rFonts w:ascii="GHEA Grapalat" w:hAnsi="GHEA Grapalat"/>
        </w:rPr>
        <w:t xml:space="preserve"> </w:t>
      </w:r>
      <w:r w:rsidRPr="0012082E">
        <w:rPr>
          <w:rFonts w:ascii="GHEA Grapalat" w:hAnsi="GHEA Grapalat" w:hint="eastAsia"/>
        </w:rPr>
        <w:t>рабочих</w:t>
      </w:r>
      <w:r w:rsidRPr="0012082E">
        <w:rPr>
          <w:rFonts w:ascii="GHEA Grapalat" w:hAnsi="GHEA Grapalat"/>
        </w:rPr>
        <w:t xml:space="preserve"> </w:t>
      </w:r>
      <w:r w:rsidRPr="0012082E">
        <w:rPr>
          <w:rFonts w:ascii="GHEA Grapalat" w:hAnsi="GHEA Grapalat" w:hint="eastAsia"/>
        </w:rPr>
        <w:t>дней</w:t>
      </w:r>
      <w:r w:rsidRPr="0012082E">
        <w:rPr>
          <w:rFonts w:ascii="GHEA Grapalat" w:hAnsi="GHEA Grapalat"/>
        </w:rPr>
        <w:t xml:space="preserve">, </w:t>
      </w:r>
      <w:r w:rsidRPr="0012082E">
        <w:rPr>
          <w:rFonts w:ascii="GHEA Grapalat" w:hAnsi="GHEA Grapalat" w:hint="eastAsia"/>
        </w:rPr>
        <w:t>следующих</w:t>
      </w:r>
      <w:r w:rsidRPr="0012082E">
        <w:rPr>
          <w:rFonts w:ascii="GHEA Grapalat" w:hAnsi="GHEA Grapalat"/>
        </w:rPr>
        <w:t xml:space="preserve"> </w:t>
      </w:r>
      <w:r w:rsidRPr="0012082E">
        <w:rPr>
          <w:rFonts w:ascii="GHEA Grapalat" w:hAnsi="GHEA Grapalat" w:hint="eastAsia"/>
        </w:rPr>
        <w:t>за</w:t>
      </w:r>
      <w:r w:rsidRPr="0012082E">
        <w:rPr>
          <w:rFonts w:ascii="GHEA Grapalat" w:hAnsi="GHEA Grapalat"/>
        </w:rPr>
        <w:t xml:space="preserve"> </w:t>
      </w:r>
      <w:r w:rsidR="00BF3134" w:rsidRPr="0012082E">
        <w:rPr>
          <w:rFonts w:ascii="GHEA Grapalat" w:hAnsi="GHEA Grapalat"/>
        </w:rPr>
        <w:t>днем возникновения основания возврата обеспечения</w:t>
      </w:r>
      <w:r w:rsidR="00BF3134" w:rsidRPr="0012082E" w:rsidDel="00960F8B">
        <w:rPr>
          <w:rFonts w:ascii="GHEA Grapalat" w:hAnsi="GHEA Grapalat"/>
        </w:rPr>
        <w:t xml:space="preserve"> </w:t>
      </w:r>
      <w:r w:rsidR="00BF3134" w:rsidRPr="0012082E">
        <w:rPr>
          <w:rFonts w:ascii="GHEA Grapalat" w:hAnsi="GHEA Grapalat"/>
        </w:rPr>
        <w:t>уведомляет</w:t>
      </w:r>
      <w:r w:rsidR="0012082E">
        <w:rPr>
          <w:rFonts w:ascii="GHEA Grapalat" w:hAnsi="GHEA Grapalat"/>
          <w:lang w:val="hy-AM"/>
        </w:rPr>
        <w:t>:</w:t>
      </w:r>
    </w:p>
    <w:p w14:paraId="6A11D30A" w14:textId="77777777" w:rsidR="00971BF8" w:rsidRPr="0012082E"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009603C1" w:rsidRPr="0012082E">
        <w:rPr>
          <w:rFonts w:ascii="GHEA Grapalat" w:hAnsi="GHEA Grapalat" w:hint="eastAsia"/>
        </w:rPr>
        <w:t>представлен</w:t>
      </w:r>
      <w:r w:rsidR="009603C1" w:rsidRPr="0012082E">
        <w:rPr>
          <w:rFonts w:ascii="GHEA Grapalat" w:hAnsi="GHEA Grapalat"/>
        </w:rPr>
        <w:t xml:space="preserve">ного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форме</w:t>
      </w:r>
      <w:r w:rsidRPr="0012082E">
        <w:rPr>
          <w:rFonts w:ascii="GHEA Grapalat" w:hAnsi="GHEA Grapalat"/>
        </w:rPr>
        <w:t xml:space="preserve"> наличных денег - </w:t>
      </w:r>
      <w:r w:rsidRPr="0012082E">
        <w:rPr>
          <w:rFonts w:ascii="GHEA Grapalat" w:hAnsi="GHEA Grapalat" w:hint="eastAsia"/>
        </w:rPr>
        <w:t>Министерство</w:t>
      </w:r>
      <w:r w:rsidRPr="0012082E">
        <w:rPr>
          <w:rFonts w:ascii="GHEA Grapalat" w:hAnsi="GHEA Grapalat"/>
        </w:rPr>
        <w:t xml:space="preserve"> </w:t>
      </w:r>
      <w:r w:rsidRPr="0012082E">
        <w:rPr>
          <w:rFonts w:ascii="GHEA Grapalat" w:hAnsi="GHEA Grapalat" w:hint="eastAsia"/>
        </w:rPr>
        <w:t>финансов</w:t>
      </w:r>
      <w:r w:rsidRPr="0012082E">
        <w:rPr>
          <w:rFonts w:ascii="GHEA Grapalat" w:hAnsi="GHEA Grapalat"/>
        </w:rPr>
        <w:t xml:space="preserve"> </w:t>
      </w:r>
      <w:r w:rsidRPr="0012082E">
        <w:rPr>
          <w:rFonts w:ascii="GHEA Grapalat" w:hAnsi="GHEA Grapalat" w:hint="eastAsia"/>
        </w:rPr>
        <w:t>РА</w:t>
      </w:r>
      <w:r w:rsidRPr="0012082E">
        <w:rPr>
          <w:rFonts w:ascii="GHEA Grapalat" w:hAnsi="GHEA Grapalat"/>
        </w:rPr>
        <w:t xml:space="preserve"> </w:t>
      </w:r>
      <w:r w:rsidRPr="0012082E">
        <w:rPr>
          <w:rFonts w:ascii="GHEA Grapalat" w:hAnsi="GHEA Grapalat" w:hint="eastAsia"/>
        </w:rPr>
        <w:t>с</w:t>
      </w:r>
      <w:r w:rsidRPr="0012082E">
        <w:rPr>
          <w:rFonts w:ascii="GHEA Grapalat" w:hAnsi="GHEA Grapalat"/>
        </w:rPr>
        <w:t xml:space="preserve"> </w:t>
      </w:r>
      <w:r w:rsidRPr="0012082E">
        <w:rPr>
          <w:rFonts w:ascii="GHEA Grapalat" w:hAnsi="GHEA Grapalat" w:hint="eastAsia"/>
        </w:rPr>
        <w:t>приложением</w:t>
      </w:r>
      <w:r w:rsidRPr="0012082E">
        <w:rPr>
          <w:rFonts w:ascii="GHEA Grapalat" w:hAnsi="GHEA Grapalat"/>
        </w:rPr>
        <w:t xml:space="preserve"> </w:t>
      </w:r>
      <w:r w:rsidRPr="0012082E">
        <w:rPr>
          <w:rFonts w:ascii="GHEA Grapalat" w:hAnsi="GHEA Grapalat" w:hint="eastAsia"/>
        </w:rPr>
        <w:t>копии</w:t>
      </w:r>
      <w:r w:rsidRPr="0012082E">
        <w:rPr>
          <w:rFonts w:ascii="GHEA Grapalat" w:hAnsi="GHEA Grapalat"/>
        </w:rPr>
        <w:t xml:space="preserve"> представленного в заявке </w:t>
      </w:r>
      <w:r w:rsidRPr="0012082E">
        <w:rPr>
          <w:rFonts w:ascii="GHEA Grapalat" w:hAnsi="GHEA Grapalat" w:hint="eastAsia"/>
        </w:rPr>
        <w:t>документа</w:t>
      </w:r>
      <w:r w:rsidRPr="0012082E">
        <w:rPr>
          <w:rFonts w:ascii="GHEA Grapalat" w:hAnsi="GHEA Grapalat"/>
        </w:rPr>
        <w:t xml:space="preserve">, </w:t>
      </w:r>
      <w:r w:rsidRPr="0012082E">
        <w:rPr>
          <w:rFonts w:ascii="GHEA Grapalat" w:hAnsi="GHEA Grapalat" w:hint="eastAsia"/>
        </w:rPr>
        <w:t>об</w:t>
      </w:r>
      <w:r w:rsidRPr="0012082E">
        <w:rPr>
          <w:rFonts w:ascii="GHEA Grapalat" w:hAnsi="GHEA Grapalat"/>
        </w:rPr>
        <w:t xml:space="preserve"> </w:t>
      </w:r>
      <w:r w:rsidRPr="0012082E">
        <w:rPr>
          <w:rFonts w:ascii="GHEA Grapalat" w:hAnsi="GHEA Grapalat" w:hint="eastAsia"/>
        </w:rPr>
        <w:t>обосновании</w:t>
      </w:r>
      <w:r w:rsidRPr="0012082E">
        <w:rPr>
          <w:rFonts w:ascii="GHEA Grapalat" w:hAnsi="GHEA Grapalat"/>
        </w:rPr>
        <w:t xml:space="preserve"> </w:t>
      </w:r>
      <w:r w:rsidRPr="0012082E">
        <w:rPr>
          <w:rFonts w:ascii="GHEA Grapalat" w:hAnsi="GHEA Grapalat" w:hint="eastAsia"/>
        </w:rPr>
        <w:t>платежа</w:t>
      </w:r>
      <w:r w:rsidRPr="0012082E">
        <w:rPr>
          <w:rFonts w:ascii="GHEA Grapalat" w:hAnsi="GHEA Grapalat"/>
        </w:rPr>
        <w:t>,</w:t>
      </w:r>
    </w:p>
    <w:p w14:paraId="48DA16BA" w14:textId="77777777" w:rsidR="00971BF8" w:rsidRPr="0012082E"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представленного</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виде</w:t>
      </w:r>
      <w:r w:rsidRPr="0012082E">
        <w:rPr>
          <w:rFonts w:ascii="GHEA Grapalat" w:hAnsi="GHEA Grapalat"/>
        </w:rPr>
        <w:t xml:space="preserve"> </w:t>
      </w:r>
      <w:r w:rsidRPr="0012082E">
        <w:rPr>
          <w:rFonts w:ascii="GHEA Grapalat" w:hAnsi="GHEA Grapalat" w:hint="eastAsia"/>
        </w:rPr>
        <w:t>банковской</w:t>
      </w:r>
      <w:r w:rsidRPr="0012082E">
        <w:rPr>
          <w:rFonts w:ascii="GHEA Grapalat" w:hAnsi="GHEA Grapalat"/>
        </w:rPr>
        <w:t xml:space="preserve"> </w:t>
      </w:r>
      <w:r w:rsidRPr="0012082E">
        <w:rPr>
          <w:rFonts w:ascii="GHEA Grapalat" w:hAnsi="GHEA Grapalat" w:hint="eastAsia"/>
        </w:rPr>
        <w:t>гарантии</w:t>
      </w:r>
      <w:r w:rsidRPr="0012082E">
        <w:rPr>
          <w:rFonts w:ascii="GHEA Grapalat" w:hAnsi="GHEA Grapalat"/>
        </w:rPr>
        <w:t xml:space="preserve">- </w:t>
      </w:r>
      <w:r w:rsidRPr="0012082E">
        <w:rPr>
          <w:rFonts w:ascii="GHEA Grapalat" w:hAnsi="GHEA Grapalat" w:hint="eastAsia"/>
        </w:rPr>
        <w:t>банк</w:t>
      </w:r>
      <w:r w:rsidRPr="0012082E">
        <w:rPr>
          <w:rFonts w:ascii="GHEA Grapalat" w:hAnsi="GHEA Grapalat"/>
        </w:rPr>
        <w:t xml:space="preserve">, </w:t>
      </w:r>
      <w:r w:rsidRPr="0012082E">
        <w:rPr>
          <w:rFonts w:ascii="GHEA Grapalat" w:hAnsi="GHEA Grapalat" w:hint="eastAsia"/>
        </w:rPr>
        <w:t>выдавший</w:t>
      </w:r>
      <w:r w:rsidRPr="0012082E">
        <w:rPr>
          <w:rFonts w:ascii="GHEA Grapalat" w:hAnsi="GHEA Grapalat"/>
        </w:rPr>
        <w:t xml:space="preserve"> </w:t>
      </w:r>
      <w:r w:rsidRPr="0012082E">
        <w:rPr>
          <w:rFonts w:ascii="GHEA Grapalat" w:hAnsi="GHEA Grapalat" w:hint="eastAsia"/>
        </w:rPr>
        <w:t>гарантию</w:t>
      </w:r>
      <w:r w:rsidRPr="0012082E">
        <w:rPr>
          <w:rFonts w:ascii="GHEA Grapalat" w:hAnsi="GHEA Grapalat"/>
        </w:rPr>
        <w:t>;</w:t>
      </w:r>
    </w:p>
    <w:p w14:paraId="71A6AD37" w14:textId="77777777" w:rsidR="00971BF8" w:rsidRPr="00541249"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ns w:id="1" w:author="Inesa Kocharyan" w:date="2023-07-07T17:20:00Z"/>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представленного</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виде</w:t>
      </w:r>
      <w:r w:rsidRPr="0012082E">
        <w:rPr>
          <w:rFonts w:ascii="GHEA Grapalat" w:hAnsi="GHEA Grapalat"/>
        </w:rPr>
        <w:t xml:space="preserve"> соглашения о неустойке - </w:t>
      </w:r>
      <w:r w:rsidRPr="0012082E">
        <w:rPr>
          <w:rFonts w:ascii="GHEA Grapalat" w:hAnsi="GHEA Grapalat" w:hint="eastAsia"/>
        </w:rPr>
        <w:t>представивше</w:t>
      </w:r>
      <w:r w:rsidRPr="0012082E">
        <w:rPr>
          <w:rFonts w:ascii="GHEA Grapalat" w:hAnsi="GHEA Grapalat"/>
        </w:rPr>
        <w:t>го его участника</w:t>
      </w:r>
      <w:ins w:id="2" w:author="Inesa Kocharyan" w:date="2023-07-07T17:20:00Z">
        <w:r w:rsidRPr="00541249">
          <w:rPr>
            <w:rFonts w:ascii="GHEA Grapalat" w:hAnsi="GHEA Grapalat"/>
          </w:rPr>
          <w:t>.</w:t>
        </w:r>
      </w:ins>
    </w:p>
    <w:p w14:paraId="22501A68" w14:textId="77777777" w:rsidR="003E194D" w:rsidRDefault="003E194D" w:rsidP="00AB26EB">
      <w:pPr>
        <w:widowControl w:val="0"/>
        <w:tabs>
          <w:tab w:val="left" w:pos="1134"/>
        </w:tabs>
        <w:ind w:firstLine="567"/>
        <w:jc w:val="both"/>
        <w:rPr>
          <w:rFonts w:ascii="GHEA Grapalat" w:hAnsi="GHEA Grapalat"/>
          <w:b/>
        </w:rPr>
      </w:pPr>
      <w:r w:rsidRPr="005114D0">
        <w:rPr>
          <w:rFonts w:ascii="GHEA Grapalat" w:hAnsi="GHEA Grapalat"/>
        </w:rPr>
        <w:tab/>
      </w:r>
    </w:p>
    <w:p w14:paraId="7611D255" w14:textId="77777777"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14:paraId="24BEFCD1"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4DF5B42B"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3802E6B6" w14:textId="77777777" w:rsidR="007C03E1" w:rsidRPr="009044F1" w:rsidRDefault="007C03E1" w:rsidP="007C03E1">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Pr="005114D0">
        <w:rPr>
          <w:rFonts w:ascii="GHEA Grapalat" w:hAnsi="GHEA Grapalat"/>
        </w:rPr>
        <w:tab/>
      </w:r>
      <w:r w:rsidRPr="00B02E29">
        <w:rPr>
          <w:rFonts w:ascii="GHEA Grapalat" w:hAnsi="GHEA Grapalat"/>
        </w:rPr>
        <w:t>прекращается</w:t>
      </w:r>
      <w:r>
        <w:rPr>
          <w:rFonts w:ascii="GHEA Grapalat" w:hAnsi="GHEA Grapalat"/>
        </w:rPr>
        <w:t xml:space="preserve"> </w:t>
      </w:r>
      <w:r w:rsidRPr="00B02E29">
        <w:rPr>
          <w:rFonts w:ascii="GHEA Grapalat" w:hAnsi="GHEA Grapalat"/>
        </w:rPr>
        <w:t>потребность</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закупке.</w:t>
      </w:r>
      <w:r>
        <w:rPr>
          <w:rFonts w:ascii="GHEA Grapalat" w:hAnsi="GHEA Grapalat"/>
        </w:rPr>
        <w:t xml:space="preserve"> </w:t>
      </w:r>
      <w:r w:rsidRPr="00B02E29">
        <w:rPr>
          <w:rFonts w:ascii="GHEA Grapalat" w:hAnsi="GHEA Grapalat"/>
        </w:rPr>
        <w:t>При</w:t>
      </w:r>
      <w:r>
        <w:rPr>
          <w:rFonts w:ascii="GHEA Grapalat" w:hAnsi="GHEA Grapalat"/>
        </w:rPr>
        <w:t xml:space="preserve"> </w:t>
      </w:r>
      <w:r w:rsidRPr="00B02E29">
        <w:rPr>
          <w:rFonts w:ascii="GHEA Grapalat" w:hAnsi="GHEA Grapalat"/>
        </w:rPr>
        <w:t>этом</w:t>
      </w:r>
      <w:r>
        <w:rPr>
          <w:rFonts w:ascii="GHEA Grapalat" w:hAnsi="GHEA Grapalat"/>
        </w:rPr>
        <w:t xml:space="preserve"> </w:t>
      </w:r>
      <w:r w:rsidRPr="00B02E29">
        <w:rPr>
          <w:rFonts w:ascii="GHEA Grapalat" w:hAnsi="GHEA Grapalat"/>
        </w:rPr>
        <w:t>процедура</w:t>
      </w:r>
      <w:r>
        <w:rPr>
          <w:rFonts w:ascii="GHEA Grapalat" w:hAnsi="GHEA Grapalat"/>
        </w:rPr>
        <w:t xml:space="preserve"> </w:t>
      </w:r>
      <w:r w:rsidRPr="00B02E29">
        <w:rPr>
          <w:rFonts w:ascii="GHEA Grapalat" w:hAnsi="GHEA Grapalat"/>
        </w:rPr>
        <w:t>закупки,</w:t>
      </w:r>
      <w:r>
        <w:rPr>
          <w:rFonts w:ascii="GHEA Grapalat" w:hAnsi="GHEA Grapalat"/>
        </w:rPr>
        <w:t xml:space="preserve"> </w:t>
      </w:r>
      <w:r w:rsidRPr="00B02E29">
        <w:rPr>
          <w:rFonts w:ascii="GHEA Grapalat" w:hAnsi="GHEA Grapalat"/>
        </w:rPr>
        <w:t>организованная</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02E29">
        <w:rPr>
          <w:rFonts w:ascii="GHEA Grapalat" w:hAnsi="GHEA Grapalat"/>
        </w:rPr>
        <w:t>государства</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общин,</w:t>
      </w:r>
      <w:r>
        <w:rPr>
          <w:rFonts w:ascii="GHEA Grapalat" w:hAnsi="GHEA Grapalat"/>
        </w:rPr>
        <w:t xml:space="preserve"> </w:t>
      </w:r>
      <w:r w:rsidRPr="00B02E29">
        <w:rPr>
          <w:rFonts w:ascii="GHEA Grapalat" w:hAnsi="GHEA Grapalat"/>
        </w:rPr>
        <w:t>может</w:t>
      </w:r>
      <w:r>
        <w:rPr>
          <w:rFonts w:ascii="GHEA Grapalat" w:hAnsi="GHEA Grapalat"/>
        </w:rPr>
        <w:t xml:space="preserve"> </w:t>
      </w:r>
      <w:r w:rsidRPr="00B02E29">
        <w:rPr>
          <w:rFonts w:ascii="GHEA Grapalat" w:hAnsi="GHEA Grapalat"/>
        </w:rPr>
        <w:t>быть</w:t>
      </w:r>
      <w:r>
        <w:rPr>
          <w:rFonts w:ascii="GHEA Grapalat" w:hAnsi="GHEA Grapalat"/>
        </w:rPr>
        <w:t xml:space="preserve"> </w:t>
      </w:r>
      <w:r w:rsidRPr="00B02E29">
        <w:rPr>
          <w:rFonts w:ascii="GHEA Grapalat" w:hAnsi="GHEA Grapalat"/>
        </w:rPr>
        <w:t>объявлена</w:t>
      </w:r>
      <w:r>
        <w:rPr>
          <w:rFonts w:ascii="GHEA Grapalat" w:hAnsi="GHEA Grapalat"/>
        </w:rPr>
        <w:t xml:space="preserve"> </w:t>
      </w:r>
      <w:r w:rsidRPr="00B02E29">
        <w:rPr>
          <w:rFonts w:ascii="GHEA Grapalat" w:hAnsi="GHEA Grapalat"/>
        </w:rPr>
        <w:t>полностью</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частично</w:t>
      </w:r>
      <w:r>
        <w:rPr>
          <w:rFonts w:ascii="GHEA Grapalat" w:hAnsi="GHEA Grapalat"/>
        </w:rPr>
        <w:t xml:space="preserve"> </w:t>
      </w:r>
      <w:r w:rsidRPr="00B02E29">
        <w:rPr>
          <w:rFonts w:ascii="GHEA Grapalat" w:hAnsi="GHEA Grapalat"/>
        </w:rPr>
        <w:t>несостоявшейся</w:t>
      </w:r>
      <w:r>
        <w:rPr>
          <w:rFonts w:ascii="GHEA Grapalat" w:hAnsi="GHEA Grapalat"/>
        </w:rPr>
        <w:t xml:space="preserve"> </w:t>
      </w:r>
      <w:r w:rsidRPr="00CC7EC8">
        <w:rPr>
          <w:rFonts w:ascii="GHEA Grapalat" w:hAnsi="GHEA Grapalat"/>
          <w:spacing w:val="-6"/>
        </w:rPr>
        <w:t>на</w:t>
      </w:r>
      <w:r>
        <w:rPr>
          <w:rFonts w:ascii="GHEA Grapalat" w:hAnsi="GHEA Grapalat"/>
          <w:spacing w:val="-6"/>
        </w:rPr>
        <w:t xml:space="preserve"> </w:t>
      </w:r>
      <w:r w:rsidRPr="00CC7EC8">
        <w:rPr>
          <w:rFonts w:ascii="GHEA Grapalat" w:hAnsi="GHEA Grapalat"/>
          <w:spacing w:val="-6"/>
        </w:rPr>
        <w:t>основании</w:t>
      </w:r>
      <w:r>
        <w:rPr>
          <w:rFonts w:ascii="GHEA Grapalat" w:hAnsi="GHEA Grapalat"/>
          <w:spacing w:val="-6"/>
        </w:rPr>
        <w:t xml:space="preserve"> </w:t>
      </w:r>
      <w:r w:rsidRPr="00CC7EC8">
        <w:rPr>
          <w:rFonts w:ascii="GHEA Grapalat" w:hAnsi="GHEA Grapalat"/>
          <w:spacing w:val="-6"/>
        </w:rPr>
        <w:t>решения</w:t>
      </w:r>
      <w:r>
        <w:rPr>
          <w:rFonts w:ascii="GHEA Grapalat" w:hAnsi="GHEA Grapalat"/>
          <w:spacing w:val="-6"/>
        </w:rPr>
        <w:t xml:space="preserve"> </w:t>
      </w:r>
      <w:r w:rsidRPr="00CC7EC8">
        <w:rPr>
          <w:rFonts w:ascii="GHEA Grapalat" w:hAnsi="GHEA Grapalat"/>
          <w:spacing w:val="-6"/>
        </w:rPr>
        <w:t>руководителя</w:t>
      </w:r>
      <w:r>
        <w:rPr>
          <w:rFonts w:ascii="GHEA Grapalat" w:hAnsi="GHEA Grapalat"/>
          <w:spacing w:val="-6"/>
        </w:rPr>
        <w:t xml:space="preserve"> </w:t>
      </w:r>
      <w:r w:rsidRPr="00CC7EC8">
        <w:rPr>
          <w:rFonts w:ascii="GHEA Grapalat" w:hAnsi="GHEA Grapalat"/>
          <w:spacing w:val="-6"/>
        </w:rPr>
        <w:t>уполномоченного</w:t>
      </w:r>
      <w:r>
        <w:rPr>
          <w:rFonts w:ascii="GHEA Grapalat" w:hAnsi="GHEA Grapalat"/>
          <w:spacing w:val="-6"/>
        </w:rPr>
        <w:t xml:space="preserve"> </w:t>
      </w:r>
      <w:r w:rsidRPr="00CC7EC8">
        <w:rPr>
          <w:rFonts w:ascii="GHEA Grapalat" w:hAnsi="GHEA Grapalat"/>
          <w:spacing w:val="-6"/>
        </w:rPr>
        <w:t>органа,</w:t>
      </w:r>
      <w:r>
        <w:rPr>
          <w:rFonts w:ascii="GHEA Grapalat" w:hAnsi="GHEA Grapalat"/>
          <w:spacing w:val="-6"/>
        </w:rPr>
        <w:t xml:space="preserve"> </w:t>
      </w:r>
      <w:r w:rsidRPr="00CC7EC8">
        <w:rPr>
          <w:rFonts w:ascii="GHEA Grapalat" w:hAnsi="GHEA Grapalat"/>
          <w:spacing w:val="-6"/>
        </w:rPr>
        <w:t>осуществляющего</w:t>
      </w:r>
      <w:r>
        <w:rPr>
          <w:rFonts w:ascii="GHEA Grapalat" w:hAnsi="GHEA Grapalat"/>
          <w:spacing w:val="-6"/>
        </w:rPr>
        <w:t xml:space="preserve"> </w:t>
      </w:r>
      <w:r w:rsidRPr="00CC7EC8">
        <w:rPr>
          <w:rFonts w:ascii="GHEA Grapalat" w:hAnsi="GHEA Grapalat"/>
          <w:spacing w:val="-6"/>
        </w:rPr>
        <w:t>общее</w:t>
      </w:r>
      <w:r>
        <w:rPr>
          <w:rFonts w:ascii="GHEA Grapalat" w:hAnsi="GHEA Grapalat"/>
          <w:spacing w:val="-6"/>
        </w:rPr>
        <w:t xml:space="preserve"> </w:t>
      </w:r>
      <w:r w:rsidRPr="00CC7EC8">
        <w:rPr>
          <w:rFonts w:ascii="GHEA Grapalat" w:hAnsi="GHEA Grapalat"/>
          <w:spacing w:val="-6"/>
        </w:rPr>
        <w:t>управление</w:t>
      </w:r>
      <w:r w:rsidRPr="009044F1">
        <w:rPr>
          <w:rFonts w:ascii="GHEA Grapalat" w:hAnsi="GHEA Grapalat"/>
        </w:rPr>
        <w:t>.</w:t>
      </w:r>
    </w:p>
    <w:p w14:paraId="3675AF0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5BC7E8B2"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1F36D001"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w:t>
      </w:r>
      <w:r w:rsidRPr="009044F1">
        <w:rPr>
          <w:rFonts w:ascii="GHEA Grapalat" w:hAnsi="GHEA Grapalat"/>
        </w:rPr>
        <w:lastRenderedPageBreak/>
        <w:t xml:space="preserve">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4D679F4"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031132FA" w14:textId="77777777" w:rsidR="000E1E78" w:rsidRPr="00216702" w:rsidRDefault="000E1E78" w:rsidP="000E1E7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45DD502D" w14:textId="77777777" w:rsidR="000E1E78" w:rsidRDefault="000E1E78" w:rsidP="000E1E7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5659A065" w14:textId="77777777" w:rsidR="000E1E78" w:rsidRDefault="000E1E78" w:rsidP="000E1E7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476B2F90" w14:textId="77777777" w:rsidR="000E1E78" w:rsidRDefault="000E1E78" w:rsidP="000E1E7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760C7E3A" w14:textId="77777777" w:rsidR="000E1E78" w:rsidRPr="00996C18" w:rsidRDefault="000E1E78" w:rsidP="000E1E78">
      <w:pPr>
        <w:widowControl w:val="0"/>
        <w:ind w:firstLine="567"/>
        <w:jc w:val="both"/>
        <w:rPr>
          <w:rFonts w:ascii="GHEA Grapalat" w:hAnsi="GHEA Grapalat"/>
        </w:rPr>
      </w:pPr>
      <w:r w:rsidRPr="000B56C9">
        <w:rPr>
          <w:rFonts w:ascii="GHEA Grapalat" w:hAnsi="GHEA Grapalat"/>
        </w:rPr>
        <w:t xml:space="preserve">12.4. </w:t>
      </w:r>
      <w:r w:rsidRPr="00F70372">
        <w:rPr>
          <w:rFonts w:ascii="GHEA Grapalat" w:hAnsi="GHEA Grapalat"/>
        </w:rPr>
        <w:t xml:space="preserve">Срок ожидания, установленный </w:t>
      </w:r>
      <w:r w:rsidRPr="000B56C9">
        <w:rPr>
          <w:rFonts w:ascii="GHEA Grapalat" w:hAnsi="GHEA Grapalat"/>
        </w:rPr>
        <w:t>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58536BE2" w14:textId="77777777"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135E9DD6" w14:textId="77777777"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2FD9E153" w14:textId="77777777"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54A60B09" w14:textId="77777777" w:rsidR="000E1E78" w:rsidRPr="00570BBD" w:rsidRDefault="000E1E78" w:rsidP="000E1E7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010248F7" w14:textId="77777777" w:rsidR="000E1E78" w:rsidRPr="00570BBD" w:rsidRDefault="000E1E78" w:rsidP="000E1E7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4FB5E666" w14:textId="77777777" w:rsidR="000E1E78" w:rsidRDefault="000E1E78" w:rsidP="000E1E7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1054B984" w14:textId="77777777" w:rsidR="000E1E78" w:rsidRPr="00570BBD" w:rsidRDefault="000E1E78" w:rsidP="000E1E7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1D5DAF75" w14:textId="77777777" w:rsidR="000E1E78" w:rsidRPr="00570BBD" w:rsidRDefault="000E1E78" w:rsidP="000E1E78">
      <w:pPr>
        <w:jc w:val="both"/>
        <w:rPr>
          <w:rFonts w:ascii="GHEA Grapalat" w:hAnsi="GHEA Grapalat"/>
          <w:lang w:val="hy-AM"/>
        </w:rPr>
      </w:pPr>
      <w:r w:rsidRPr="00570BBD">
        <w:rPr>
          <w:rFonts w:ascii="GHEA Grapalat" w:hAnsi="GHEA Grapalat"/>
        </w:rPr>
        <w:lastRenderedPageBreak/>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2E20DF51" w14:textId="77777777" w:rsidR="000E1E78" w:rsidRPr="00570BBD" w:rsidRDefault="000E1E78" w:rsidP="000E1E7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3E23E8AA" w14:textId="77777777" w:rsidR="000E1E78" w:rsidRDefault="000E1E78" w:rsidP="000E1E7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F70372">
        <w:rPr>
          <w:rFonts w:ascii="GHEA Grapalat" w:hAnsi="GHEA Grapalat"/>
        </w:rPr>
        <w:t xml:space="preserve">по своей инициативе </w:t>
      </w:r>
      <w:r w:rsidRPr="00570BBD">
        <w:rPr>
          <w:rFonts w:ascii="GHEA Grapalat" w:hAnsi="GHEA Grapalat"/>
        </w:rPr>
        <w:t>пришел к выводу о необходимости рассмотрения дела в судебном заседании</w:t>
      </w:r>
      <w:r>
        <w:rPr>
          <w:rFonts w:ascii="GHEA Grapalat" w:hAnsi="GHEA Grapalat"/>
        </w:rPr>
        <w:t xml:space="preserve">. </w:t>
      </w:r>
    </w:p>
    <w:p w14:paraId="02A18B1E" w14:textId="77777777" w:rsidR="000E1E78" w:rsidRPr="00570BBD" w:rsidRDefault="000E1E78" w:rsidP="000E1E7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0A62AAB6" w14:textId="77777777" w:rsidR="000E1E78" w:rsidRPr="00570BBD" w:rsidRDefault="000E1E78" w:rsidP="000E1E7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063BAD10" w14:textId="77777777" w:rsidR="000E1E78" w:rsidRPr="00570BBD" w:rsidRDefault="000E1E78" w:rsidP="000E1E7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3A6AF7F9" w14:textId="77777777" w:rsidR="000E1E78" w:rsidRPr="00570BBD" w:rsidRDefault="000E1E78" w:rsidP="000E1E7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34B7ECBE" w14:textId="77777777" w:rsidR="000E1E78" w:rsidRPr="00570BBD" w:rsidRDefault="000E1E78" w:rsidP="000E1E7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0F020D71" w14:textId="77777777" w:rsidR="000E1E78" w:rsidRPr="00570BBD" w:rsidRDefault="000E1E78" w:rsidP="000E1E7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5CCA686A" w14:textId="77777777"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органа.Уполномоченный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14:paraId="5C148578" w14:textId="77777777"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1A513A11" w14:textId="77777777"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392D601D" w14:textId="77777777" w:rsidR="000E1E78" w:rsidRPr="00570BBD" w:rsidRDefault="000E1E78" w:rsidP="000E1E78">
      <w:pPr>
        <w:jc w:val="both"/>
        <w:rPr>
          <w:rFonts w:ascii="GHEA Grapalat" w:hAnsi="GHEA Grapalat"/>
        </w:rPr>
      </w:pPr>
      <w:r w:rsidRPr="00570BBD">
        <w:rPr>
          <w:rFonts w:ascii="GHEA Grapalat" w:hAnsi="GHEA Grapalat"/>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1CCD0C62" w14:textId="77777777" w:rsidR="000E1E78" w:rsidRPr="009044F1" w:rsidRDefault="000E1E78" w:rsidP="000E1E7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0160C8E6" w14:textId="77777777" w:rsidR="00AE679C" w:rsidRPr="009044F1" w:rsidRDefault="000E1E78" w:rsidP="000E1E78">
      <w:pPr>
        <w:widowControl w:val="0"/>
        <w:spacing w:after="160"/>
        <w:jc w:val="center"/>
        <w:rPr>
          <w:rFonts w:ascii="GHEA Grapalat" w:hAnsi="GHEA Grapalat" w:cs="Sylfaen"/>
          <w:b/>
        </w:rPr>
      </w:pPr>
      <w:r>
        <w:rPr>
          <w:rFonts w:ascii="GHEA Grapalat" w:hAnsi="GHEA Grapalat"/>
          <w:b/>
        </w:rPr>
        <w:t xml:space="preserve">                                                        </w:t>
      </w:r>
    </w:p>
    <w:p w14:paraId="7907C2FE" w14:textId="77777777" w:rsidR="006356C0" w:rsidRDefault="006356C0">
      <w:pPr>
        <w:rPr>
          <w:rFonts w:ascii="GHEA Grapalat" w:hAnsi="GHEA Grapalat"/>
          <w:b/>
        </w:rPr>
      </w:pPr>
      <w:r>
        <w:rPr>
          <w:rFonts w:ascii="GHEA Grapalat" w:hAnsi="GHEA Grapalat"/>
          <w:b/>
        </w:rPr>
        <w:br w:type="page"/>
      </w:r>
    </w:p>
    <w:p w14:paraId="39D08741" w14:textId="77777777" w:rsidR="00096865" w:rsidRPr="00374F4A" w:rsidRDefault="00096865" w:rsidP="0099052C">
      <w:pPr>
        <w:jc w:val="center"/>
        <w:rPr>
          <w:rFonts w:ascii="GHEA Grapalat" w:hAnsi="GHEA Grapalat"/>
          <w:b/>
        </w:rPr>
      </w:pPr>
      <w:r w:rsidRPr="009044F1">
        <w:rPr>
          <w:rFonts w:ascii="GHEA Grapalat" w:hAnsi="GHEA Grapalat"/>
          <w:b/>
        </w:rPr>
        <w:lastRenderedPageBreak/>
        <w:t>ЧАСТЬ II</w:t>
      </w:r>
    </w:p>
    <w:p w14:paraId="0FE1AD18" w14:textId="77777777" w:rsidR="008842CE" w:rsidRPr="00374F4A" w:rsidRDefault="008842CE" w:rsidP="00B46D58">
      <w:pPr>
        <w:widowControl w:val="0"/>
        <w:spacing w:after="160"/>
        <w:jc w:val="center"/>
        <w:rPr>
          <w:rFonts w:ascii="GHEA Grapalat" w:hAnsi="GHEA Grapalat"/>
          <w:b/>
        </w:rPr>
      </w:pPr>
    </w:p>
    <w:p w14:paraId="5FBA3B72" w14:textId="29764F0A"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B36AC2">
        <w:rPr>
          <w:rFonts w:ascii="GHEA Grapalat" w:hAnsi="GHEA Grapalat"/>
          <w:b/>
        </w:rPr>
        <w:t>ЗАПРОСЕ КОТИРОВОК</w:t>
      </w:r>
    </w:p>
    <w:p w14:paraId="06877A6E" w14:textId="77777777" w:rsidR="00096865" w:rsidRPr="009044F1" w:rsidRDefault="00096865" w:rsidP="00B46D58">
      <w:pPr>
        <w:widowControl w:val="0"/>
        <w:spacing w:after="160"/>
        <w:jc w:val="center"/>
        <w:rPr>
          <w:rFonts w:ascii="GHEA Grapalat" w:hAnsi="GHEA Grapalat"/>
        </w:rPr>
      </w:pPr>
    </w:p>
    <w:p w14:paraId="167084A9"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759E11CC"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4C1DA71C"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8A0BB82"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39463801"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55DF46AB" w14:textId="77777777" w:rsidR="00DE4E15" w:rsidRDefault="00DE4E15" w:rsidP="00DE4E15">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14:paraId="71A6F2D2" w14:textId="77777777"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Участник заявкой представляет утвержденные им:</w:t>
      </w:r>
    </w:p>
    <w:p w14:paraId="2CBE674A"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14:paraId="1F8D453F" w14:textId="77777777"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14:paraId="09A640AE"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Pr>
          <w:rStyle w:val="af6"/>
          <w:rFonts w:ascii="GHEA Grapalat" w:hAnsi="GHEA Grapalat"/>
        </w:rPr>
        <w:footnoteReference w:customMarkFollows="1" w:id="1"/>
        <w:t>15</w:t>
      </w:r>
    </w:p>
    <w:p w14:paraId="4A0C0EEE" w14:textId="77777777"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5A17BE">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w:t>
      </w:r>
      <w:r w:rsidR="00030728">
        <w:rPr>
          <w:rFonts w:ascii="GHEA Grapalat" w:hAnsi="GHEA Grapalat"/>
        </w:rPr>
        <w:t>оригинал</w:t>
      </w:r>
      <w:r w:rsidRPr="00B138F3">
        <w:rPr>
          <w:rFonts w:ascii="GHEA Grapalat" w:hAnsi="GHEA Grapalat"/>
        </w:rPr>
        <w:t xml:space="preserve"> документа, удостоверяющего опла</w:t>
      </w:r>
      <w:r w:rsidR="00030728">
        <w:rPr>
          <w:rFonts w:ascii="GHEA Grapalat" w:hAnsi="GHEA Grapalat"/>
        </w:rPr>
        <w:t>ту наличных денег, или оригинал</w:t>
      </w:r>
      <w:r w:rsidRPr="00B138F3">
        <w:rPr>
          <w:rFonts w:ascii="GHEA Grapalat" w:hAnsi="GHEA Grapalat"/>
        </w:rPr>
        <w:t xml:space="preserve"> банковской гарантии.</w:t>
      </w:r>
      <w:r w:rsidR="00030728">
        <w:rPr>
          <w:rStyle w:val="af6"/>
          <w:rFonts w:ascii="GHEA Grapalat" w:hAnsi="GHEA Grapalat"/>
        </w:rPr>
        <w:footnoteReference w:customMarkFollows="1" w:id="2"/>
        <w:t>16</w:t>
      </w:r>
    </w:p>
    <w:p w14:paraId="4BA59162" w14:textId="77777777"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del w:id="3" w:author="Vardan" w:date="2020-06-03T18:32:00Z">
        <w:r w:rsidR="002C0665" w:rsidDel="00C14716">
          <w:rPr>
            <w:rFonts w:ascii="GHEA Grapalat" w:hAnsi="GHEA Grapalat"/>
          </w:rPr>
          <w:delText>,</w:delText>
        </w:r>
      </w:del>
      <w:ins w:id="4" w:author="Vardan" w:date="2020-06-03T18:33:00Z">
        <w:r w:rsidR="001D5C13" w:rsidRPr="001D5C13">
          <w:rPr>
            <w:rFonts w:ascii="GHEA Grapalat" w:hAnsi="GHEA Grapalat"/>
          </w:rPr>
          <w:t xml:space="preserve"> </w:t>
        </w:r>
      </w:ins>
      <w:r w:rsidR="001D5C13">
        <w:rPr>
          <w:rFonts w:ascii="GHEA Grapalat" w:hAnsi="GHEA Grapalat"/>
        </w:rPr>
        <w:t>(</w:t>
      </w:r>
      <w:r w:rsidR="001D5C13" w:rsidRPr="00864470">
        <w:rPr>
          <w:rFonts w:ascii="GHEA Grapalat" w:hAnsi="GHEA Grapalat"/>
        </w:rPr>
        <w:t>совокупность себестоимости и прогнозируемой прибыли</w:t>
      </w:r>
      <w:r w:rsidR="001D5C13">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5B7D5357" w14:textId="77777777" w:rsidR="008B1F31" w:rsidRDefault="008B1F31" w:rsidP="008B1F31">
      <w:pPr>
        <w:widowControl w:val="0"/>
        <w:spacing w:after="160" w:line="360" w:lineRule="auto"/>
        <w:jc w:val="center"/>
        <w:rPr>
          <w:rFonts w:ascii="GHEA Grapalat" w:hAnsi="GHEA Grapalat"/>
          <w:b/>
        </w:rPr>
      </w:pPr>
    </w:p>
    <w:p w14:paraId="71F31EF9" w14:textId="77777777" w:rsidR="008B1F31" w:rsidRDefault="008B1F31" w:rsidP="008B1F31">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16F825A7" w14:textId="77777777" w:rsidR="008B1F31" w:rsidRPr="002658C9"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14:paraId="48C9406C" w14:textId="1BA41E53" w:rsidR="008B1F31" w:rsidRPr="002658C9" w:rsidRDefault="008B1F31" w:rsidP="008B1F31">
      <w:pPr>
        <w:widowControl w:val="0"/>
        <w:spacing w:after="160"/>
        <w:ind w:firstLine="567"/>
        <w:jc w:val="both"/>
        <w:rPr>
          <w:rFonts w:ascii="GHEA Grapalat" w:hAnsi="GHEA Grapalat" w:cs="Sylfaen"/>
        </w:rPr>
      </w:pPr>
      <w:r w:rsidRPr="002658C9">
        <w:rPr>
          <w:rFonts w:ascii="GHEA Grapalat" w:hAnsi="GHEA Grapalat"/>
        </w:rPr>
        <w:lastRenderedPageBreak/>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w:t>
      </w:r>
      <w:r w:rsidR="007C03E1">
        <w:rPr>
          <w:rFonts w:ascii="GHEA Grapalat" w:hAnsi="GHEA Grapalat"/>
          <w:lang w:val="hy-AM"/>
        </w:rPr>
        <w:t>1</w:t>
      </w:r>
      <w:r w:rsidRPr="002658C9">
        <w:rPr>
          <w:rFonts w:ascii="GHEA Grapalat" w:hAnsi="GHEA Grapalat"/>
        </w:rPr>
        <w:t>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6BB95762" w14:textId="77777777" w:rsidR="008B1F31" w:rsidRPr="002658C9" w:rsidRDefault="008B1F31" w:rsidP="008B1F31">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405A36E0" w14:textId="77777777" w:rsidR="008B1F31" w:rsidRPr="002658C9" w:rsidRDefault="008B1F31" w:rsidP="008B1F31">
      <w:pPr>
        <w:widowControl w:val="0"/>
        <w:tabs>
          <w:tab w:val="left" w:pos="1134"/>
        </w:tabs>
        <w:spacing w:after="160"/>
        <w:ind w:firstLine="567"/>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14:paraId="5FF7F4FB" w14:textId="77777777" w:rsidR="008B1F31" w:rsidRPr="002658C9" w:rsidRDefault="008B1F31" w:rsidP="008B1F31">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467E3792" w14:textId="77777777" w:rsidR="008B1F31" w:rsidRPr="002658C9" w:rsidRDefault="008B1F31" w:rsidP="008B1F31">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14:paraId="7326B593" w14:textId="77777777"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2F10CAEE" w14:textId="77777777"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3245D01F" w14:textId="77777777" w:rsidR="008B1F31"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14:paraId="3B4E0FED" w14:textId="77777777" w:rsidR="00B01410" w:rsidRDefault="00B01410">
      <w:pPr>
        <w:rPr>
          <w:ins w:id="5" w:author="Inesa Kocharyan" w:date="2024-02-12T14:54:00Z"/>
          <w:rFonts w:ascii="GHEA Grapalat" w:hAnsi="GHEA Grapalat"/>
          <w:b/>
        </w:rPr>
      </w:pPr>
      <w:ins w:id="6" w:author="Inesa Kocharyan" w:date="2024-02-12T14:54:00Z">
        <w:r>
          <w:rPr>
            <w:rFonts w:ascii="GHEA Grapalat" w:hAnsi="GHEA Grapalat"/>
            <w:b/>
          </w:rPr>
          <w:br w:type="page"/>
        </w:r>
      </w:ins>
    </w:p>
    <w:p w14:paraId="3CC5C8B2"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0AB12717" w14:textId="4387D98F"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B36AC2">
        <w:rPr>
          <w:rFonts w:ascii="GHEA Grapalat" w:hAnsi="GHEA Grapalat"/>
          <w:b/>
          <w:sz w:val="24"/>
          <w:szCs w:val="24"/>
        </w:rPr>
        <w:t>запросе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00A5412D">
        <w:rPr>
          <w:rFonts w:ascii="GHEA Grapalat" w:hAnsi="GHEA Grapalat"/>
          <w:b/>
          <w:sz w:val="24"/>
          <w:szCs w:val="24"/>
        </w:rPr>
        <w:t>ԳՀԱՇՁԲ-ՀՎԿԱԿ-2025-65</w:t>
      </w:r>
      <w:r w:rsidR="006132ED">
        <w:rPr>
          <w:rFonts w:ascii="GHEA Grapalat" w:hAnsi="GHEA Grapalat"/>
          <w:sz w:val="24"/>
          <w:szCs w:val="24"/>
        </w:rPr>
        <w:t>"</w:t>
      </w:r>
    </w:p>
    <w:p w14:paraId="49354957" w14:textId="77777777" w:rsidR="00B2572B" w:rsidRPr="00374F4A" w:rsidRDefault="00B2572B" w:rsidP="00B46D58">
      <w:pPr>
        <w:widowControl w:val="0"/>
        <w:spacing w:after="120"/>
        <w:jc w:val="center"/>
        <w:rPr>
          <w:rFonts w:ascii="GHEA Grapalat" w:hAnsi="GHEA Grapalat" w:cs="Sylfaen"/>
          <w:b/>
        </w:rPr>
      </w:pPr>
    </w:p>
    <w:p w14:paraId="1C4B59FC"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11C7E80D" w14:textId="77777777"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14:paraId="3D1DE37C" w14:textId="77777777" w:rsidR="00B2572B" w:rsidRPr="00374F4A" w:rsidRDefault="00B2572B" w:rsidP="00B46D58">
      <w:pPr>
        <w:widowControl w:val="0"/>
        <w:spacing w:after="120"/>
        <w:jc w:val="center"/>
        <w:rPr>
          <w:rFonts w:ascii="GHEA Grapalat" w:hAnsi="GHEA Grapalat"/>
        </w:rPr>
      </w:pPr>
    </w:p>
    <w:p w14:paraId="3EACDEB1"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08E8138E"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4A42ED9A"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04A1FD92" w14:textId="77777777"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14:paraId="70A4DC95" w14:textId="4415CDEB" w:rsidR="00374F4A" w:rsidRPr="00DA5EA0" w:rsidRDefault="007C03E1" w:rsidP="007C03E1">
      <w:pPr>
        <w:jc w:val="both"/>
        <w:rPr>
          <w:rFonts w:ascii="GHEA Grapalat" w:hAnsi="GHEA Grapalat"/>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6132ED">
        <w:rPr>
          <w:rFonts w:ascii="GHEA Grapalat" w:hAnsi="GHEA Grapalat"/>
        </w:rPr>
        <w:t>"</w:t>
      </w:r>
      <w:r w:rsidR="00A5412D">
        <w:rPr>
          <w:rFonts w:ascii="GHEA Grapalat" w:hAnsi="GHEA Grapalat"/>
        </w:rPr>
        <w:t>ԳՀԱՇՁԲ-ՀՎԿԱԿ-2025-65</w:t>
      </w:r>
      <w:r w:rsidR="006132ED">
        <w:rPr>
          <w:rFonts w:ascii="GHEA Grapalat" w:hAnsi="GHEA Grapalat"/>
        </w:rPr>
        <w:t>"</w:t>
      </w:r>
      <w:r>
        <w:rPr>
          <w:rFonts w:ascii="GHEA Grapalat" w:hAnsi="GHEA Grapalat"/>
          <w:lang w:val="hy-AM"/>
        </w:rPr>
        <w:t xml:space="preserve"> </w:t>
      </w:r>
      <w:r w:rsidR="00374F4A" w:rsidRPr="00DD2B43">
        <w:rPr>
          <w:rFonts w:ascii="GHEA Grapalat" w:hAnsi="GHEA Grapalat"/>
        </w:rPr>
        <w:t>открытого конкурса</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7FAF3D68"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00D3B399"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549DAEF3" w14:textId="77777777"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404D8D39"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7A2FAD0E" w14:textId="77777777" w:rsidR="000612B9" w:rsidRDefault="000612B9" w:rsidP="00B46D58">
      <w:pPr>
        <w:jc w:val="both"/>
        <w:rPr>
          <w:rFonts w:ascii="GHEA Grapalat" w:hAnsi="GHEA Grapalat"/>
        </w:rPr>
      </w:pPr>
    </w:p>
    <w:p w14:paraId="120EDAC4"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5EEB3B3D"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014C692F" w14:textId="77777777" w:rsidR="000612B9" w:rsidRDefault="000612B9" w:rsidP="00B46D58">
      <w:pPr>
        <w:jc w:val="both"/>
        <w:rPr>
          <w:rFonts w:ascii="GHEA Grapalat" w:hAnsi="GHEA Grapalat"/>
        </w:rPr>
      </w:pPr>
    </w:p>
    <w:p w14:paraId="6B6BD144"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22480974"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409F6DCC" w14:textId="77777777" w:rsidR="00B138F3" w:rsidRDefault="00B138F3" w:rsidP="00B46D58">
      <w:pPr>
        <w:jc w:val="both"/>
        <w:rPr>
          <w:rFonts w:ascii="GHEA Grapalat" w:hAnsi="GHEA Grapalat"/>
        </w:rPr>
      </w:pPr>
    </w:p>
    <w:p w14:paraId="3F440FF7" w14:textId="77777777"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31253CF1"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7C9FA497" w14:textId="77777777" w:rsidR="00B138F3" w:rsidRDefault="00B138F3" w:rsidP="00F96993">
      <w:pPr>
        <w:jc w:val="both"/>
        <w:rPr>
          <w:rFonts w:ascii="GHEA Grapalat" w:hAnsi="GHEA Grapalat"/>
        </w:rPr>
      </w:pPr>
    </w:p>
    <w:p w14:paraId="137A3A28"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5315C967"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05DC4917" w14:textId="77777777" w:rsidR="00B16483" w:rsidRDefault="00B16483" w:rsidP="00F96993">
      <w:pPr>
        <w:jc w:val="both"/>
        <w:rPr>
          <w:rFonts w:ascii="GHEA Grapalat" w:hAnsi="GHEA Grapalat"/>
          <w:sz w:val="18"/>
          <w:szCs w:val="18"/>
        </w:rPr>
      </w:pPr>
    </w:p>
    <w:p w14:paraId="6EECB492"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09D82E3E"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4572B4E6" w14:textId="77777777" w:rsidR="00B16483" w:rsidRPr="00D3436F" w:rsidRDefault="00B16483" w:rsidP="00B16483">
      <w:pPr>
        <w:tabs>
          <w:tab w:val="left" w:pos="7371"/>
        </w:tabs>
        <w:spacing w:after="160"/>
        <w:ind w:left="3544" w:firstLine="3"/>
        <w:jc w:val="both"/>
        <w:rPr>
          <w:rFonts w:ascii="GHEA Grapalat" w:hAnsi="GHEA Grapalat"/>
          <w:sz w:val="16"/>
        </w:rPr>
      </w:pPr>
    </w:p>
    <w:p w14:paraId="5C92B41E" w14:textId="77777777"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r>
        <w:rPr>
          <w:rFonts w:ascii="GHEA Grapalat" w:hAnsi="GHEA Grapalat"/>
        </w:rPr>
        <w:t>подтверждает,что</w:t>
      </w:r>
      <w:proofErr w:type="spellEnd"/>
      <w:r>
        <w:rPr>
          <w:rFonts w:ascii="GHEA Grapalat" w:hAnsi="GHEA Grapalat"/>
        </w:rPr>
        <w:t>:</w:t>
      </w:r>
    </w:p>
    <w:p w14:paraId="0314D791"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519E8208" w14:textId="77777777" w:rsidR="00E1773C" w:rsidRPr="00AD67F0" w:rsidRDefault="00E1773C" w:rsidP="00E1773C">
      <w:pPr>
        <w:ind w:firstLine="709"/>
        <w:rPr>
          <w:rFonts w:ascii="GHEA Grapalat" w:hAnsi="GHEA Grapalat"/>
          <w:sz w:val="20"/>
          <w:lang w:val="es-ES"/>
        </w:rPr>
      </w:pPr>
      <w:r w:rsidRPr="00AD67F0">
        <w:rPr>
          <w:rFonts w:ascii="GHEA Grapalat" w:hAnsi="GHEA Grapalat" w:cs="Arial"/>
          <w:sz w:val="20"/>
          <w:szCs w:val="20"/>
          <w:lang w:val="es-ES"/>
        </w:rPr>
        <w:t>1)</w:t>
      </w:r>
      <w:r w:rsidRPr="00AD67F0">
        <w:rPr>
          <w:rFonts w:ascii="GHEA Grapalat" w:hAnsi="GHEA Grapalat"/>
          <w:sz w:val="20"/>
          <w:lang w:val="hy-AM"/>
        </w:rPr>
        <w:t xml:space="preserve">  </w:t>
      </w:r>
      <w:r w:rsidRPr="00AD67F0">
        <w:rPr>
          <w:rFonts w:ascii="GHEA Grapalat" w:hAnsi="GHEA Grapalat"/>
          <w:sz w:val="20"/>
          <w:u w:val="single"/>
          <w:lang w:val="hy-AM"/>
        </w:rPr>
        <w:t xml:space="preserve">                                                </w:t>
      </w:r>
      <w:r w:rsidRPr="00AD67F0">
        <w:rPr>
          <w:rFonts w:ascii="GHEA Grapalat" w:hAnsi="GHEA Grapalat"/>
          <w:sz w:val="20"/>
          <w:u w:val="single"/>
          <w:lang w:val="es-ES"/>
        </w:rPr>
        <w:t xml:space="preserve">                         </w:t>
      </w:r>
      <w:r w:rsidRPr="00AD67F0">
        <w:rPr>
          <w:rFonts w:ascii="GHEA Grapalat" w:hAnsi="GHEA Grapalat"/>
          <w:sz w:val="20"/>
          <w:u w:val="single"/>
          <w:lang w:val="hy-AM"/>
        </w:rPr>
        <w:t xml:space="preserve">          </w:t>
      </w:r>
      <w:r w:rsidRPr="00AD67F0">
        <w:rPr>
          <w:rFonts w:ascii="GHEA Grapalat" w:hAnsi="GHEA Grapalat"/>
          <w:sz w:val="20"/>
          <w:u w:val="single"/>
        </w:rPr>
        <w:t xml:space="preserve">и </w:t>
      </w:r>
      <w:r w:rsidRPr="00AD67F0">
        <w:rPr>
          <w:rFonts w:ascii="GHEA Grapalat" w:hAnsi="GHEA Grapalat"/>
          <w:lang w:val="hy-AM"/>
        </w:rPr>
        <w:t>аффилированные</w:t>
      </w:r>
      <w:r w:rsidRPr="00AD67F0">
        <w:rPr>
          <w:rFonts w:ascii="GHEA Grapalat" w:hAnsi="GHEA Grapalat"/>
        </w:rPr>
        <w:t xml:space="preserve"> с ним</w:t>
      </w:r>
      <w:r w:rsidRPr="00AD67F0">
        <w:rPr>
          <w:rFonts w:ascii="GHEA Grapalat" w:hAnsi="GHEA Grapalat"/>
          <w:lang w:val="hy-AM"/>
        </w:rPr>
        <w:t xml:space="preserve"> </w:t>
      </w:r>
    </w:p>
    <w:p w14:paraId="48EF5B21" w14:textId="77777777" w:rsidR="00E1773C" w:rsidRPr="00AD67F0" w:rsidRDefault="00E1773C" w:rsidP="00E1773C">
      <w:pPr>
        <w:widowControl w:val="0"/>
        <w:spacing w:after="120"/>
        <w:ind w:left="2835"/>
        <w:rPr>
          <w:rFonts w:ascii="GHEA Grapalat" w:hAnsi="GHEA Grapalat"/>
          <w:sz w:val="16"/>
        </w:rPr>
      </w:pPr>
      <w:r w:rsidRPr="00AD67F0">
        <w:rPr>
          <w:rFonts w:ascii="GHEA Grapalat" w:hAnsi="GHEA Grapalat"/>
          <w:sz w:val="16"/>
        </w:rPr>
        <w:t>наименование участника</w:t>
      </w:r>
    </w:p>
    <w:p w14:paraId="2187D2E3" w14:textId="77777777" w:rsidR="00E1773C" w:rsidRPr="00AD67F0" w:rsidRDefault="00E1773C" w:rsidP="00E1773C">
      <w:pPr>
        <w:rPr>
          <w:rFonts w:ascii="GHEA Grapalat" w:hAnsi="GHEA Grapalat"/>
          <w:i/>
          <w:sz w:val="16"/>
          <w:vertAlign w:val="superscript"/>
          <w:lang w:val="es-ES"/>
        </w:rPr>
      </w:pPr>
    </w:p>
    <w:p w14:paraId="72B21665" w14:textId="1E994A84" w:rsidR="00E1773C" w:rsidRPr="00AD67F0" w:rsidRDefault="00E1773C" w:rsidP="00E1773C">
      <w:pPr>
        <w:rPr>
          <w:rFonts w:ascii="GHEA Grapalat" w:hAnsi="GHEA Grapalat" w:cs="Sylfaen"/>
          <w:sz w:val="20"/>
          <w:lang w:val="hy-AM"/>
        </w:rPr>
      </w:pPr>
      <w:r w:rsidRPr="00AD67F0">
        <w:rPr>
          <w:rFonts w:ascii="GHEA Grapalat" w:hAnsi="GHEA Grapalat"/>
          <w:lang w:val="hy-AM"/>
        </w:rPr>
        <w:t>лица</w:t>
      </w:r>
      <w:r w:rsidRPr="00AD67F0">
        <w:rPr>
          <w:rFonts w:ascii="GHEA Grapalat" w:hAnsi="GHEA Grapalat" w:cs="Arial"/>
          <w:sz w:val="20"/>
          <w:szCs w:val="20"/>
          <w:lang w:val="es-ES"/>
        </w:rPr>
        <w:t xml:space="preserve"> </w:t>
      </w:r>
      <w:r w:rsidRPr="00AD67F0">
        <w:rPr>
          <w:rFonts w:ascii="GHEA Grapalat" w:hAnsi="GHEA Grapalat" w:cs="Arial"/>
          <w:sz w:val="20"/>
          <w:szCs w:val="20"/>
          <w:lang w:val="hy-AM"/>
        </w:rPr>
        <w:t xml:space="preserve"> </w:t>
      </w:r>
      <w:r w:rsidRPr="00AD67F0">
        <w:rPr>
          <w:rFonts w:ascii="GHEA Grapalat" w:hAnsi="GHEA Grapalat"/>
          <w:lang w:val="hy-AM"/>
        </w:rPr>
        <w:t xml:space="preserve">удовлетворяют </w:t>
      </w:r>
      <w:r w:rsidRPr="00AD67F0">
        <w:rPr>
          <w:rFonts w:ascii="GHEA Grapalat" w:hAnsi="GHEA Grapalat"/>
          <w:color w:val="000000" w:themeColor="text1"/>
          <w:spacing w:val="-4"/>
        </w:rPr>
        <w:t>требованиям</w:t>
      </w:r>
      <w:r w:rsidRPr="00AD67F0">
        <w:rPr>
          <w:rFonts w:ascii="GHEA Grapalat" w:hAnsi="GHEA Grapalat"/>
          <w:color w:val="000000" w:themeColor="text1"/>
          <w:lang w:val="es-ES"/>
        </w:rPr>
        <w:t xml:space="preserve"> </w:t>
      </w:r>
      <w:r w:rsidRPr="00AD67F0">
        <w:rPr>
          <w:rFonts w:ascii="GHEA Grapalat" w:hAnsi="GHEA Grapalat"/>
          <w:color w:val="000000" w:themeColor="text1"/>
          <w:spacing w:val="-4"/>
        </w:rPr>
        <w:t>права</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spacing w:val="-4"/>
        </w:rPr>
        <w:t>участия</w:t>
      </w:r>
      <w:r w:rsidRPr="00AD67F0">
        <w:rPr>
          <w:rFonts w:ascii="GHEA Grapalat" w:hAnsi="GHEA Grapalat"/>
          <w:color w:val="000000" w:themeColor="text1"/>
          <w:lang w:val="es-ES"/>
        </w:rPr>
        <w:t xml:space="preserve"> </w:t>
      </w:r>
      <w:r w:rsidRPr="00AD67F0">
        <w:rPr>
          <w:rFonts w:ascii="GHEA Grapalat" w:hAnsi="GHEA Grapalat"/>
          <w:color w:val="000000" w:themeColor="text1"/>
          <w:spacing w:val="-4"/>
        </w:rPr>
        <w:t>установленным</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spacing w:val="-4"/>
        </w:rPr>
        <w:t xml:space="preserve">приглашением на </w:t>
      </w:r>
      <w:r w:rsidR="00B36AC2">
        <w:rPr>
          <w:rFonts w:ascii="GHEA Grapalat" w:hAnsi="GHEA Grapalat"/>
        </w:rPr>
        <w:t>запросе котировок</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rPr>
        <w:t>под</w:t>
      </w:r>
      <w:r w:rsidR="00D142B3">
        <w:rPr>
          <w:rFonts w:ascii="GHEA Grapalat" w:hAnsi="GHEA Grapalat"/>
          <w:color w:val="000000" w:themeColor="text1"/>
        </w:rPr>
        <w:t xml:space="preserve"> кодом </w:t>
      </w:r>
      <w:r w:rsidRPr="00AD67F0">
        <w:rPr>
          <w:rFonts w:ascii="GHEA Grapalat" w:hAnsi="GHEA Grapalat"/>
          <w:color w:val="000000" w:themeColor="text1"/>
          <w:lang w:val="es-ES"/>
        </w:rPr>
        <w:t xml:space="preserve"> </w:t>
      </w:r>
      <w:r w:rsidRPr="00AD67F0">
        <w:rPr>
          <w:rFonts w:ascii="GHEA Grapalat" w:hAnsi="GHEA Grapalat"/>
        </w:rPr>
        <w:t>"</w:t>
      </w:r>
      <w:r w:rsidR="00A5412D">
        <w:rPr>
          <w:rFonts w:ascii="GHEA Grapalat" w:hAnsi="GHEA Grapalat"/>
        </w:rPr>
        <w:t>ԳՀԱՇՁԲ-ՀՎԿԱԿ-2025-65</w:t>
      </w:r>
      <w:r w:rsidR="007C03E1">
        <w:rPr>
          <w:rFonts w:ascii="GHEA Grapalat" w:hAnsi="GHEA Grapalat"/>
        </w:rPr>
        <w:t xml:space="preserve"> </w:t>
      </w:r>
      <w:r w:rsidRPr="00AD67F0">
        <w:rPr>
          <w:rFonts w:ascii="GHEA Grapalat" w:hAnsi="GHEA Grapalat"/>
        </w:rPr>
        <w:t>"*,</w:t>
      </w:r>
      <w:r w:rsidRPr="00D142B3">
        <w:rPr>
          <w:rFonts w:ascii="GHEA Grapalat" w:hAnsi="GHEA Grapalat"/>
          <w:color w:val="000000" w:themeColor="text1"/>
        </w:rPr>
        <w:t>и</w:t>
      </w:r>
      <w:r w:rsidR="003B0E7B">
        <w:rPr>
          <w:rFonts w:ascii="GHEA Grapalat" w:hAnsi="GHEA Grapalat"/>
          <w:sz w:val="20"/>
          <w:u w:val="single"/>
          <w:lang w:val="hy-AM"/>
        </w:rPr>
        <w:t xml:space="preserve"> </w:t>
      </w:r>
      <w:r w:rsidR="003B0E7B">
        <w:rPr>
          <w:rFonts w:ascii="GHEA Grapalat" w:hAnsi="GHEA Grapalat"/>
          <w:sz w:val="20"/>
          <w:u w:val="single"/>
        </w:rPr>
        <w:t>________________________________</w:t>
      </w:r>
      <w:r w:rsidRPr="00AD67F0">
        <w:rPr>
          <w:rFonts w:ascii="GHEA Grapalat" w:hAnsi="GHEA Grapalat"/>
          <w:sz w:val="20"/>
          <w:u w:val="single"/>
          <w:lang w:val="hy-AM"/>
        </w:rPr>
        <w:t xml:space="preserve">                                     </w:t>
      </w:r>
      <w:r w:rsidRPr="00AD67F0">
        <w:rPr>
          <w:rFonts w:ascii="GHEA Grapalat" w:hAnsi="GHEA Grapalat"/>
          <w:sz w:val="20"/>
          <w:u w:val="single"/>
          <w:lang w:val="es-ES"/>
        </w:rPr>
        <w:t xml:space="preserve">                         </w:t>
      </w:r>
      <w:r w:rsidRPr="00AD67F0">
        <w:rPr>
          <w:rFonts w:ascii="GHEA Grapalat" w:hAnsi="GHEA Grapalat"/>
          <w:sz w:val="20"/>
          <w:u w:val="single"/>
          <w:lang w:val="hy-AM"/>
        </w:rPr>
        <w:t xml:space="preserve">          </w:t>
      </w:r>
      <w:r w:rsidRPr="00AD67F0">
        <w:rPr>
          <w:rFonts w:ascii="GHEA Grapalat" w:hAnsi="GHEA Grapalat" w:cs="Sylfaen"/>
          <w:sz w:val="20"/>
          <w:lang w:val="hy-AM"/>
        </w:rPr>
        <w:t xml:space="preserve"> </w:t>
      </w:r>
    </w:p>
    <w:p w14:paraId="351208EB" w14:textId="77777777" w:rsidR="00E1773C" w:rsidRPr="00AD67F0" w:rsidRDefault="00E1773C" w:rsidP="00E1773C">
      <w:pPr>
        <w:tabs>
          <w:tab w:val="left" w:pos="6450"/>
        </w:tabs>
        <w:rPr>
          <w:rFonts w:ascii="GHEA Grapalat" w:hAnsi="GHEA Grapalat"/>
          <w:sz w:val="16"/>
        </w:rPr>
      </w:pPr>
      <w:r w:rsidRPr="00AD67F0">
        <w:rPr>
          <w:rFonts w:ascii="GHEA Grapalat" w:hAnsi="GHEA Grapalat" w:cs="Sylfaen"/>
          <w:sz w:val="20"/>
          <w:lang w:val="es-ES"/>
        </w:rPr>
        <w:t xml:space="preserve">                                                         </w:t>
      </w:r>
      <w:r w:rsidRPr="00AD67F0">
        <w:rPr>
          <w:rFonts w:ascii="GHEA Grapalat" w:hAnsi="GHEA Grapalat" w:cs="Sylfaen"/>
          <w:sz w:val="20"/>
        </w:rPr>
        <w:t xml:space="preserve">       </w:t>
      </w:r>
      <w:r w:rsidR="007A14E0">
        <w:rPr>
          <w:rFonts w:ascii="GHEA Grapalat" w:hAnsi="GHEA Grapalat" w:cs="Sylfaen"/>
          <w:sz w:val="20"/>
        </w:rPr>
        <w:t xml:space="preserve">                                   </w:t>
      </w:r>
      <w:r w:rsidRPr="00AD67F0">
        <w:rPr>
          <w:rFonts w:ascii="GHEA Grapalat" w:hAnsi="GHEA Grapalat" w:cs="Sylfaen"/>
          <w:sz w:val="20"/>
          <w:lang w:val="es-ES"/>
        </w:rPr>
        <w:t xml:space="preserve"> </w:t>
      </w:r>
      <w:r w:rsidRPr="00AD67F0">
        <w:rPr>
          <w:rFonts w:ascii="GHEA Grapalat" w:hAnsi="GHEA Grapalat"/>
          <w:sz w:val="16"/>
        </w:rPr>
        <w:t>наименование участника</w:t>
      </w:r>
    </w:p>
    <w:p w14:paraId="0FECEC53" w14:textId="77777777" w:rsidR="006B3E56" w:rsidRPr="003B0E7B" w:rsidRDefault="00E1773C" w:rsidP="00832225">
      <w:pPr>
        <w:widowControl w:val="0"/>
        <w:spacing w:after="160"/>
        <w:jc w:val="both"/>
        <w:rPr>
          <w:rFonts w:ascii="GHEA Grapalat" w:hAnsi="GHEA Grapalat" w:cs="Arial"/>
        </w:rPr>
      </w:pPr>
      <w:r w:rsidRPr="003B0E7B">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3B0E7B">
        <w:rPr>
          <w:rFonts w:ascii="GHEA Grapalat" w:hAnsi="GHEA Grapalat"/>
        </w:rPr>
        <w:t>,</w:t>
      </w:r>
    </w:p>
    <w:p w14:paraId="0F32F489" w14:textId="3222FFDF" w:rsidR="006B3E56" w:rsidRPr="00DE3244" w:rsidRDefault="006B3E56" w:rsidP="00DE3244">
      <w:pPr>
        <w:pStyle w:val="aff3"/>
        <w:widowControl w:val="0"/>
        <w:numPr>
          <w:ilvl w:val="0"/>
          <w:numId w:val="35"/>
        </w:numPr>
        <w:tabs>
          <w:tab w:val="left" w:pos="567"/>
        </w:tabs>
        <w:spacing w:after="160"/>
        <w:jc w:val="both"/>
        <w:rPr>
          <w:rFonts w:ascii="GHEA Grapalat" w:hAnsi="GHEA Grapalat" w:cs="Arial"/>
        </w:rPr>
      </w:pPr>
      <w:r w:rsidRPr="00DE3244">
        <w:rPr>
          <w:rFonts w:ascii="GHEA Grapalat" w:hAnsi="GHEA Grapalat"/>
        </w:rPr>
        <w:t xml:space="preserve">в рамках участия в </w:t>
      </w:r>
      <w:r w:rsidR="00305944" w:rsidRPr="00DE3244">
        <w:rPr>
          <w:rFonts w:ascii="GHEA Grapalat" w:hAnsi="GHEA Grapalat"/>
        </w:rPr>
        <w:t xml:space="preserve">открытом конкурсе </w:t>
      </w:r>
      <w:r w:rsidRPr="00DE3244">
        <w:rPr>
          <w:rFonts w:ascii="GHEA Grapalat" w:hAnsi="GHEA Grapalat"/>
        </w:rPr>
        <w:t>под кодом "</w:t>
      </w:r>
      <w:r w:rsidR="00A5412D">
        <w:rPr>
          <w:rFonts w:ascii="GHEA Grapalat" w:hAnsi="GHEA Grapalat"/>
        </w:rPr>
        <w:t>ԳՀԱՇՁԲ-ՀՎԿԱԿ-2025-65</w:t>
      </w:r>
      <w:r w:rsidR="007C03E1">
        <w:rPr>
          <w:rFonts w:ascii="GHEA Grapalat" w:hAnsi="GHEA Grapalat"/>
        </w:rPr>
        <w:t xml:space="preserve"> </w:t>
      </w:r>
      <w:r w:rsidRPr="00DE3244">
        <w:rPr>
          <w:rFonts w:ascii="GHEA Grapalat" w:hAnsi="GHEA Grapalat"/>
        </w:rPr>
        <w:t>"*</w:t>
      </w:r>
    </w:p>
    <w:p w14:paraId="30DBF114" w14:textId="77777777" w:rsidR="006B3E56" w:rsidRDefault="006B3E56" w:rsidP="00B46D58">
      <w:pPr>
        <w:pStyle w:val="aff3"/>
        <w:widowControl w:val="0"/>
        <w:numPr>
          <w:ilvl w:val="0"/>
          <w:numId w:val="22"/>
        </w:numPr>
        <w:tabs>
          <w:tab w:val="left" w:pos="567"/>
        </w:tabs>
        <w:spacing w:after="160"/>
        <w:jc w:val="both"/>
        <w:rPr>
          <w:rFonts w:ascii="GHEA Grapalat" w:hAnsi="GHEA Grapalat"/>
        </w:rPr>
      </w:pPr>
      <w:r>
        <w:rPr>
          <w:rFonts w:ascii="GHEA Grapalat" w:hAnsi="GHEA Grapalat"/>
        </w:rPr>
        <w:lastRenderedPageBreak/>
        <w:t>не допускал и (или) не допустит</w:t>
      </w:r>
      <w:r w:rsidR="00637246">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14:paraId="00BC66C8" w14:textId="3092F3A9" w:rsidR="006B3E56" w:rsidRDefault="006B3E56" w:rsidP="00B46D58">
      <w:pPr>
        <w:pStyle w:val="aff3"/>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B36AC2">
        <w:rPr>
          <w:rFonts w:ascii="GHEA Grapalat" w:hAnsi="GHEA Grapalat"/>
        </w:rPr>
        <w:t>запросе котировок</w:t>
      </w:r>
      <w:r>
        <w:rPr>
          <w:rFonts w:ascii="GHEA Grapalat" w:hAnsi="GHEA Grapalat"/>
        </w:rPr>
        <w:t xml:space="preserve"> случая     одновременного </w:t>
      </w:r>
    </w:p>
    <w:p w14:paraId="56BFCA51" w14:textId="77777777"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16C16018"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13902F6B"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1D77E647"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1BC9F36F"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2D8CA14C" w14:textId="77777777"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4396D">
        <w:rPr>
          <w:rFonts w:ascii="GHEA Grapalat" w:hAnsi="GHEA Grapalat"/>
        </w:rPr>
        <w:t>.</w:t>
      </w:r>
    </w:p>
    <w:p w14:paraId="0714AE64" w14:textId="77777777" w:rsidR="00D4396D" w:rsidRDefault="00D4396D" w:rsidP="00D4396D">
      <w:pPr>
        <w:widowControl w:val="0"/>
        <w:spacing w:after="160"/>
        <w:contextualSpacing/>
        <w:jc w:val="both"/>
        <w:rPr>
          <w:rFonts w:ascii="GHEA Grapalat" w:hAnsi="GHEA Grapalat"/>
        </w:rPr>
      </w:pPr>
      <w:r>
        <w:rPr>
          <w:rFonts w:ascii="GHEA Grapalat" w:hAnsi="GHEA Grapalat"/>
        </w:rPr>
        <w:t>Ниже  --------------------------------------------</w:t>
      </w:r>
      <w:r w:rsidR="001849D9">
        <w:rPr>
          <w:rFonts w:ascii="GHEA Grapalat" w:hAnsi="GHEA Grapalat"/>
        </w:rPr>
        <w:t>----------------------</w:t>
      </w:r>
      <w:r w:rsidR="001849D9" w:rsidRPr="001849D9">
        <w:rPr>
          <w:rFonts w:ascii="GHEA Grapalat" w:hAnsi="GHEA Grapalat"/>
        </w:rPr>
        <w:t xml:space="preserve"> </w:t>
      </w:r>
      <w:r w:rsidR="00314E49">
        <w:rPr>
          <w:rFonts w:ascii="GHEA Grapalat" w:hAnsi="GHEA Grapalat"/>
        </w:rPr>
        <w:t>представляет</w:t>
      </w:r>
      <w:r w:rsidR="00314E49" w:rsidRPr="006B2B1A">
        <w:rPr>
          <w:rFonts w:ascii="GHEA Grapalat" w:hAnsi="GHEA Grapalat"/>
        </w:rPr>
        <w:t xml:space="preserve"> </w:t>
      </w:r>
      <w:r w:rsidR="001849D9" w:rsidRPr="006B2B1A">
        <w:rPr>
          <w:rFonts w:ascii="GHEA Grapalat" w:hAnsi="GHEA Grapalat"/>
        </w:rPr>
        <w:t>ссылк</w:t>
      </w:r>
      <w:r w:rsidR="001849D9">
        <w:rPr>
          <w:rFonts w:ascii="GHEA Grapalat" w:hAnsi="GHEA Grapalat"/>
        </w:rPr>
        <w:t>у</w:t>
      </w:r>
      <w:r w:rsidR="001849D9" w:rsidRPr="006B2B1A">
        <w:rPr>
          <w:rFonts w:ascii="GHEA Grapalat" w:hAnsi="GHEA Grapalat"/>
        </w:rPr>
        <w:t xml:space="preserve"> на сайт</w:t>
      </w:r>
      <w:r w:rsidR="001849D9">
        <w:rPr>
          <w:rFonts w:ascii="GHEA Grapalat" w:hAnsi="GHEA Grapalat"/>
        </w:rPr>
        <w:t>,</w:t>
      </w:r>
    </w:p>
    <w:p w14:paraId="3F72D445" w14:textId="77777777" w:rsidR="00D4396D" w:rsidRDefault="00D4396D" w:rsidP="001849D9">
      <w:pPr>
        <w:widowControl w:val="0"/>
        <w:spacing w:after="160"/>
        <w:ind w:left="2835"/>
        <w:contextualSpacing/>
        <w:jc w:val="both"/>
        <w:rPr>
          <w:rFonts w:ascii="GHEA Grapalat" w:hAnsi="GHEA Grapalat"/>
        </w:rPr>
      </w:pPr>
      <w:r>
        <w:rPr>
          <w:rFonts w:ascii="GHEA Grapalat" w:hAnsi="GHEA Grapalat"/>
        </w:rPr>
        <w:t xml:space="preserve"> </w:t>
      </w:r>
      <w:r>
        <w:rPr>
          <w:rFonts w:ascii="GHEA Grapalat" w:hAnsi="GHEA Grapalat"/>
          <w:vertAlign w:val="superscript"/>
        </w:rPr>
        <w:t>наименование участника</w:t>
      </w:r>
    </w:p>
    <w:p w14:paraId="33463FC5" w14:textId="77777777" w:rsidR="006B3E56" w:rsidRPr="001849D9" w:rsidRDefault="001849D9" w:rsidP="001849D9">
      <w:pPr>
        <w:widowControl w:val="0"/>
        <w:spacing w:after="160"/>
        <w:jc w:val="both"/>
        <w:rPr>
          <w:rFonts w:ascii="GHEA Grapalat" w:hAnsi="GHEA Grapalat" w:cs="Sylfaen"/>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4396D" w:rsidRPr="006B2B1A">
        <w:rPr>
          <w:rFonts w:ascii="GHEA Grapalat" w:hAnsi="GHEA Grapalat"/>
        </w:rPr>
        <w:t>-------------</w:t>
      </w:r>
      <w:r>
        <w:rPr>
          <w:rFonts w:ascii="GHEA Grapalat" w:hAnsi="GHEA Grapalat"/>
        </w:rPr>
        <w:t>------------------------</w:t>
      </w:r>
      <w:r w:rsidR="006B3E56" w:rsidRPr="00E15EC9">
        <w:rPr>
          <w:rStyle w:val="af6"/>
          <w:rFonts w:ascii="GHEA Grapalat" w:hAnsi="GHEA Grapalat"/>
          <w:sz w:val="32"/>
          <w:szCs w:val="32"/>
        </w:rPr>
        <w:footnoteReference w:customMarkFollows="1" w:id="3"/>
        <w:t>**</w:t>
      </w:r>
      <w:r w:rsidR="006B3E56" w:rsidRPr="001849D9">
        <w:rPr>
          <w:rFonts w:ascii="GHEA Grapalat" w:hAnsi="GHEA Grapalat"/>
        </w:rPr>
        <w:t xml:space="preserve"> </w:t>
      </w:r>
      <w:r>
        <w:rPr>
          <w:rFonts w:ascii="GHEA Grapalat" w:hAnsi="GHEA Grapalat"/>
        </w:rPr>
        <w:t>.</w:t>
      </w:r>
    </w:p>
    <w:p w14:paraId="29094734" w14:textId="77777777" w:rsidR="006B3E56" w:rsidDel="00DB151B" w:rsidRDefault="006B3E56" w:rsidP="00B46D58">
      <w:pPr>
        <w:jc w:val="both"/>
        <w:rPr>
          <w:del w:id="7" w:author="Inesa Kocharyan" w:date="2024-02-09T17:00:00Z"/>
          <w:rFonts w:ascii="GHEA Grapalat" w:hAnsi="GHEA Grapalat"/>
        </w:rPr>
      </w:pPr>
    </w:p>
    <w:p w14:paraId="63FD592D" w14:textId="77777777" w:rsidR="00923711" w:rsidDel="00DB151B" w:rsidRDefault="00923711">
      <w:pPr>
        <w:rPr>
          <w:del w:id="8" w:author="Inesa Kocharyan" w:date="2024-02-09T17:00:00Z"/>
          <w:rFonts w:ascii="GHEA Grapalat" w:hAnsi="GHEA Grapalat"/>
        </w:rPr>
      </w:pPr>
    </w:p>
    <w:p w14:paraId="0952F189" w14:textId="77777777" w:rsidR="00110534" w:rsidRDefault="00F36AD3" w:rsidP="00B46D58">
      <w:pPr>
        <w:jc w:val="both"/>
        <w:rPr>
          <w:rFonts w:ascii="GHEA Grapalat" w:hAnsi="GHEA Grapalat"/>
        </w:rPr>
      </w:pPr>
      <w:del w:id="9" w:author="Inesa Kocharyan" w:date="2024-02-09T17:00:00Z">
        <w:r w:rsidDel="00DB151B">
          <w:rPr>
            <w:rFonts w:ascii="GHEA Grapalat" w:hAnsi="GHEA Grapalat"/>
          </w:rPr>
          <w:delText xml:space="preserve"> </w:delText>
        </w:r>
      </w:del>
    </w:p>
    <w:p w14:paraId="4E08D49C" w14:textId="77777777" w:rsidR="006B3E56" w:rsidRPr="000858EB" w:rsidRDefault="00DB151B" w:rsidP="002B05FA">
      <w:pPr>
        <w:ind w:firstLine="708"/>
        <w:jc w:val="both"/>
        <w:rPr>
          <w:rFonts w:ascii="GHEA Grapalat" w:hAnsi="GHEA Grapalat"/>
        </w:rPr>
      </w:pPr>
      <w:r w:rsidRPr="00DB151B">
        <w:rPr>
          <w:rFonts w:ascii="GHEA Grapalat" w:hAnsi="GHEA Grapalat"/>
        </w:rPr>
        <w:t xml:space="preserve">Прилагается </w:t>
      </w:r>
      <w:r>
        <w:rPr>
          <w:rFonts w:ascii="GHEA Grapalat" w:hAnsi="GHEA Grapalat"/>
        </w:rPr>
        <w:t>заверение</w:t>
      </w:r>
      <w:r w:rsidRPr="00DB151B">
        <w:rPr>
          <w:rFonts w:ascii="GHEA Grapalat" w:hAnsi="GHEA Grapalat"/>
        </w:rPr>
        <w:t xml:space="preserve"> </w:t>
      </w:r>
      <w:r>
        <w:rPr>
          <w:rFonts w:ascii="GHEA Grapalat" w:hAnsi="GHEA Grapalat"/>
        </w:rPr>
        <w:t>об</w:t>
      </w:r>
      <w:r w:rsidRPr="00DB151B">
        <w:rPr>
          <w:rFonts w:ascii="GHEA Grapalat" w:hAnsi="GHEA Grapalat"/>
        </w:rPr>
        <w:t xml:space="preserve"> установке материалов и / или </w:t>
      </w:r>
      <w:r>
        <w:rPr>
          <w:rFonts w:ascii="GHEA Grapalat" w:hAnsi="GHEA Grapalat"/>
        </w:rPr>
        <w:t>приборов</w:t>
      </w:r>
      <w:r w:rsidRPr="00DB151B">
        <w:rPr>
          <w:rFonts w:ascii="GHEA Grapalat" w:hAnsi="GHEA Grapalat"/>
        </w:rPr>
        <w:t xml:space="preserve"> и оборудования, соответствующих техническим характеристикам, </w:t>
      </w:r>
      <w:r w:rsidR="00E50D8D">
        <w:rPr>
          <w:rFonts w:ascii="GHEA Grapalat" w:hAnsi="GHEA Grapalat"/>
        </w:rPr>
        <w:t>установленных</w:t>
      </w:r>
      <w:r w:rsidRPr="00DB151B">
        <w:rPr>
          <w:rFonts w:ascii="GHEA Grapalat" w:hAnsi="GHEA Grapalat"/>
        </w:rPr>
        <w:t xml:space="preserve"> в прилагаемой к приглашению проектной документации</w:t>
      </w:r>
      <w:r>
        <w:rPr>
          <w:rFonts w:ascii="GHEA Grapalat" w:hAnsi="GHEA Grapalat"/>
        </w:rPr>
        <w:t xml:space="preserve">. </w:t>
      </w:r>
      <w:r w:rsidR="002B05FA">
        <w:rPr>
          <w:rFonts w:ascii="GHEA Grapalat" w:hAnsi="GHEA Grapalat"/>
        </w:rPr>
        <w:t>.</w:t>
      </w:r>
      <w:r w:rsidR="002B05FA" w:rsidRPr="000858EB">
        <w:footnoteReference w:customMarkFollows="1" w:id="4"/>
        <w:t>***</w:t>
      </w:r>
      <w:r w:rsidR="00DA5D3D" w:rsidRPr="000858EB">
        <w:rPr>
          <w:rFonts w:ascii="GHEA Grapalat" w:hAnsi="GHEA Grapalat"/>
        </w:rPr>
        <w:t xml:space="preserve"> </w:t>
      </w:r>
    </w:p>
    <w:p w14:paraId="43D13538" w14:textId="77777777" w:rsidR="00F855BB" w:rsidRDefault="00F855BB" w:rsidP="00B46D58">
      <w:pPr>
        <w:tabs>
          <w:tab w:val="left" w:pos="7371"/>
        </w:tabs>
        <w:spacing w:after="160"/>
        <w:ind w:left="3544" w:firstLine="3"/>
        <w:jc w:val="both"/>
        <w:rPr>
          <w:rFonts w:ascii="GHEA Grapalat" w:hAnsi="GHEA Grapalat"/>
          <w:sz w:val="16"/>
          <w:lang w:val="hy-AM"/>
        </w:rPr>
      </w:pPr>
    </w:p>
    <w:p w14:paraId="4BF3894C" w14:textId="77777777" w:rsidR="00F855BB" w:rsidRPr="000811C1" w:rsidRDefault="00F855BB" w:rsidP="00B46D58">
      <w:pPr>
        <w:tabs>
          <w:tab w:val="left" w:pos="7371"/>
        </w:tabs>
        <w:spacing w:after="160"/>
        <w:ind w:left="3544" w:firstLine="3"/>
        <w:jc w:val="both"/>
        <w:rPr>
          <w:rFonts w:ascii="GHEA Grapalat" w:hAnsi="GHEA Grapalat"/>
          <w:sz w:val="16"/>
          <w:lang w:val="hy-AM"/>
        </w:rPr>
      </w:pPr>
    </w:p>
    <w:p w14:paraId="58E70E49" w14:textId="77777777" w:rsidR="006B3E56" w:rsidRPr="00D3436F" w:rsidRDefault="006B3E56" w:rsidP="00B46D58">
      <w:pPr>
        <w:tabs>
          <w:tab w:val="left" w:pos="7371"/>
        </w:tabs>
        <w:spacing w:after="160"/>
        <w:ind w:left="3544" w:firstLine="3"/>
        <w:jc w:val="both"/>
        <w:rPr>
          <w:rFonts w:ascii="GHEA Grapalat" w:hAnsi="GHEA Grapalat"/>
          <w:sz w:val="16"/>
        </w:rPr>
      </w:pPr>
    </w:p>
    <w:p w14:paraId="331BF304" w14:textId="77777777" w:rsidR="006B3E56" w:rsidRPr="00770B03" w:rsidRDefault="006B3E56" w:rsidP="00B46D58">
      <w:pPr>
        <w:tabs>
          <w:tab w:val="left" w:pos="7371"/>
        </w:tabs>
        <w:spacing w:after="160"/>
        <w:ind w:left="3544" w:firstLine="3"/>
        <w:jc w:val="both"/>
        <w:rPr>
          <w:rFonts w:ascii="GHEA Grapalat" w:hAnsi="GHEA Grapalat"/>
          <w:sz w:val="16"/>
        </w:rPr>
      </w:pPr>
    </w:p>
    <w:p w14:paraId="5246BAE4"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7E7C9FE1"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0E0E7FE4"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5D4CF8C3"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6CF02DC0" w14:textId="77777777" w:rsidR="00123294" w:rsidRDefault="00123294" w:rsidP="00B46D58">
      <w:pPr>
        <w:rPr>
          <w:rFonts w:ascii="GHEA Grapalat" w:hAnsi="GHEA Grapalat"/>
          <w:b/>
        </w:rPr>
      </w:pPr>
      <w:r>
        <w:rPr>
          <w:rFonts w:ascii="GHEA Grapalat" w:hAnsi="GHEA Grapalat"/>
          <w:b/>
        </w:rPr>
        <w:br w:type="page"/>
      </w:r>
    </w:p>
    <w:p w14:paraId="55180194" w14:textId="77777777" w:rsidR="00B048B2" w:rsidRDefault="00B048B2" w:rsidP="00B46D58">
      <w:pPr>
        <w:rPr>
          <w:rFonts w:ascii="GHEA Grapalat" w:hAnsi="GHEA Grapalat"/>
          <w:b/>
        </w:rPr>
      </w:pPr>
    </w:p>
    <w:p w14:paraId="41FE1467" w14:textId="77777777" w:rsidR="00220899" w:rsidRDefault="00220899" w:rsidP="00220899">
      <w:pPr>
        <w:jc w:val="right"/>
        <w:rPr>
          <w:rFonts w:ascii="GHEA Grapalat" w:hAnsi="GHEA Grapalat"/>
          <w:b/>
        </w:rPr>
      </w:pPr>
      <w:r w:rsidRPr="002E2C90">
        <w:rPr>
          <w:rFonts w:ascii="GHEA Grapalat" w:hAnsi="GHEA Grapalat"/>
          <w:b/>
        </w:rPr>
        <w:t>Приложение 1.</w:t>
      </w:r>
      <w:r w:rsidR="00BA1C04" w:rsidRPr="002E2C90">
        <w:rPr>
          <w:rFonts w:ascii="GHEA Grapalat" w:hAnsi="GHEA Grapalat"/>
          <w:b/>
        </w:rPr>
        <w:t>2</w:t>
      </w:r>
      <w:r w:rsidRPr="002E2C90">
        <w:rPr>
          <w:rFonts w:ascii="GHEA Grapalat" w:hAnsi="GHEA Grapalat"/>
          <w:b/>
        </w:rPr>
        <w:t>**</w:t>
      </w:r>
      <w:r>
        <w:rPr>
          <w:rFonts w:ascii="GHEA Grapalat" w:hAnsi="GHEA Grapalat"/>
          <w:b/>
        </w:rPr>
        <w:t xml:space="preserve"> </w:t>
      </w:r>
    </w:p>
    <w:p w14:paraId="4B617F65" w14:textId="15BBD301" w:rsidR="00220899" w:rsidRPr="00FA6464" w:rsidRDefault="00220899" w:rsidP="00220899">
      <w:pPr>
        <w:jc w:val="right"/>
        <w:rPr>
          <w:rFonts w:ascii="GHEA Grapalat" w:hAnsi="GHEA Grapalat"/>
          <w:b/>
        </w:rPr>
      </w:pPr>
      <w:r w:rsidRPr="001439BD">
        <w:rPr>
          <w:rFonts w:ascii="GHEA Grapalat" w:hAnsi="GHEA Grapalat"/>
          <w:b/>
        </w:rPr>
        <w:t xml:space="preserve">к Приглашению на </w:t>
      </w:r>
      <w:r w:rsidR="00B36AC2">
        <w:rPr>
          <w:rFonts w:ascii="GHEA Grapalat" w:hAnsi="GHEA Grapalat"/>
          <w:b/>
        </w:rPr>
        <w:t>запросе котировок</w:t>
      </w:r>
    </w:p>
    <w:p w14:paraId="76612692" w14:textId="4E4FE22D" w:rsidR="00220899" w:rsidRPr="009044F1" w:rsidRDefault="00220899" w:rsidP="00220899">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00A5412D">
        <w:rPr>
          <w:rFonts w:ascii="GHEA Grapalat" w:hAnsi="GHEA Grapalat"/>
          <w:b/>
          <w:sz w:val="24"/>
          <w:szCs w:val="24"/>
        </w:rPr>
        <w:t>ԳՀԱՇՁԲ-ՀՎԿԱԿ-2025-65</w:t>
      </w:r>
      <w:r>
        <w:rPr>
          <w:rFonts w:ascii="GHEA Grapalat" w:hAnsi="GHEA Grapalat"/>
          <w:b/>
          <w:sz w:val="24"/>
          <w:szCs w:val="24"/>
        </w:rPr>
        <w:t>"</w:t>
      </w:r>
    </w:p>
    <w:p w14:paraId="0811A9ED" w14:textId="77777777" w:rsidR="00220899" w:rsidRDefault="00220899" w:rsidP="00220899">
      <w:pPr>
        <w:ind w:left="360" w:hanging="360"/>
        <w:jc w:val="center"/>
        <w:rPr>
          <w:rFonts w:ascii="GHEA Grapalat" w:hAnsi="GHEA Grapalat"/>
          <w:b/>
        </w:rPr>
      </w:pPr>
      <w:r>
        <w:rPr>
          <w:rFonts w:ascii="GHEA Grapalat" w:hAnsi="GHEA Grapalat"/>
          <w:b/>
        </w:rPr>
        <w:t>ФОРМА</w:t>
      </w:r>
    </w:p>
    <w:p w14:paraId="28B09861" w14:textId="77777777" w:rsidR="00220899" w:rsidRPr="00C76978" w:rsidRDefault="00220899" w:rsidP="00220899">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19D28C52" w14:textId="77777777" w:rsidR="00220899" w:rsidRPr="00ED3A13" w:rsidRDefault="00220899" w:rsidP="00220899">
      <w:pPr>
        <w:ind w:left="360" w:hanging="360"/>
        <w:jc w:val="center"/>
        <w:rPr>
          <w:rFonts w:ascii="GHEA Grapalat" w:eastAsia="GHEA Grapalat" w:hAnsi="GHEA Grapalat" w:cs="GHEA Grapalat"/>
          <w:b/>
        </w:rPr>
      </w:pPr>
    </w:p>
    <w:p w14:paraId="3D5DD96A" w14:textId="77777777" w:rsidR="00220899" w:rsidRPr="00FD1EE4"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546A971E" w14:textId="77777777"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220899" w:rsidRPr="00FD1EE4" w14:paraId="341EB9F4" w14:textId="77777777" w:rsidTr="00220899">
        <w:tc>
          <w:tcPr>
            <w:tcW w:w="2836" w:type="dxa"/>
            <w:shd w:val="clear" w:color="auto" w:fill="D9E2F3"/>
            <w:vAlign w:val="center"/>
          </w:tcPr>
          <w:p w14:paraId="18342B0C"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24643A56"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74CE55D4" w14:textId="77777777" w:rsidTr="00220899">
        <w:tc>
          <w:tcPr>
            <w:tcW w:w="2836" w:type="dxa"/>
            <w:shd w:val="clear" w:color="auto" w:fill="D9E2F3"/>
            <w:vAlign w:val="center"/>
          </w:tcPr>
          <w:p w14:paraId="19D08EC6"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71020031"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64B35964" w14:textId="77777777" w:rsidTr="00220899">
        <w:tc>
          <w:tcPr>
            <w:tcW w:w="2836" w:type="dxa"/>
            <w:shd w:val="clear" w:color="auto" w:fill="D9E2F3"/>
            <w:vAlign w:val="center"/>
          </w:tcPr>
          <w:p w14:paraId="2ABF93F0"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129B23A6"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6613090B" w14:textId="77777777" w:rsidTr="00220899">
        <w:tc>
          <w:tcPr>
            <w:tcW w:w="2836" w:type="dxa"/>
            <w:shd w:val="clear" w:color="auto" w:fill="D9E2F3"/>
            <w:vAlign w:val="center"/>
          </w:tcPr>
          <w:p w14:paraId="4F79331C"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7AA9495"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17149DCB" w14:textId="77777777" w:rsidTr="00220899">
        <w:tc>
          <w:tcPr>
            <w:tcW w:w="2836" w:type="dxa"/>
            <w:shd w:val="clear" w:color="auto" w:fill="D9E2F3"/>
            <w:vAlign w:val="center"/>
          </w:tcPr>
          <w:p w14:paraId="034EE103" w14:textId="77777777"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0"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041AE6CB"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6C24271F" w14:textId="77777777" w:rsidTr="00220899">
        <w:tc>
          <w:tcPr>
            <w:tcW w:w="2836" w:type="dxa"/>
            <w:shd w:val="clear" w:color="auto" w:fill="D9E2F3"/>
            <w:vAlign w:val="center"/>
          </w:tcPr>
          <w:p w14:paraId="0CF62704" w14:textId="77777777"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5A438A79" w14:textId="77777777" w:rsidR="00220899" w:rsidRPr="00FD1EE4" w:rsidRDefault="00220899" w:rsidP="00220899">
            <w:pPr>
              <w:spacing w:before="240" w:after="240"/>
              <w:ind w:left="993" w:hanging="851"/>
              <w:rPr>
                <w:rFonts w:ascii="GHEA Grapalat" w:eastAsia="GHEA Grapalat" w:hAnsi="GHEA Grapalat" w:cs="GHEA Grapalat"/>
              </w:rPr>
            </w:pPr>
          </w:p>
        </w:tc>
      </w:tr>
      <w:tr w:rsidR="00220899" w:rsidRPr="00FD1EE4" w14:paraId="6CC6FCE2" w14:textId="77777777" w:rsidTr="00220899">
        <w:tc>
          <w:tcPr>
            <w:tcW w:w="2836" w:type="dxa"/>
            <w:shd w:val="clear" w:color="auto" w:fill="D9E2F3"/>
            <w:vAlign w:val="center"/>
          </w:tcPr>
          <w:p w14:paraId="41FDCCA5" w14:textId="77777777" w:rsidR="00220899" w:rsidRPr="00FD1EE4" w:rsidRDefault="00220899" w:rsidP="00220899">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0A09D80" w14:textId="77777777" w:rsidR="00220899" w:rsidRPr="00FD1EE4" w:rsidRDefault="00220899" w:rsidP="00220899">
            <w:pPr>
              <w:spacing w:before="240" w:after="240"/>
              <w:ind w:left="993" w:hanging="851"/>
              <w:rPr>
                <w:rFonts w:ascii="GHEA Grapalat" w:eastAsia="GHEA Grapalat" w:hAnsi="GHEA Grapalat" w:cs="GHEA Grapalat"/>
              </w:rPr>
            </w:pPr>
          </w:p>
        </w:tc>
      </w:tr>
    </w:tbl>
    <w:p w14:paraId="28E04B96" w14:textId="77777777"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14:paraId="61F435E1" w14:textId="77777777" w:rsidTr="00220899">
        <w:tc>
          <w:tcPr>
            <w:tcW w:w="2835" w:type="dxa"/>
            <w:shd w:val="clear" w:color="auto" w:fill="D9E2F3"/>
            <w:vAlign w:val="center"/>
          </w:tcPr>
          <w:p w14:paraId="3FC0791B"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55F2E2D0"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0BCD4D85" w14:textId="77777777" w:rsidTr="00220899">
        <w:trPr>
          <w:trHeight w:val="1487"/>
        </w:trPr>
        <w:tc>
          <w:tcPr>
            <w:tcW w:w="2835" w:type="dxa"/>
            <w:shd w:val="clear" w:color="auto" w:fill="D9E2F3"/>
            <w:vAlign w:val="center"/>
          </w:tcPr>
          <w:p w14:paraId="70C3DD4A"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250D56F2" w14:textId="77777777" w:rsidR="00220899" w:rsidRPr="00FD1EE4" w:rsidRDefault="00220899" w:rsidP="00220899">
            <w:pPr>
              <w:spacing w:before="240" w:after="240"/>
              <w:rPr>
                <w:rFonts w:ascii="GHEA Grapalat" w:eastAsia="GHEA Grapalat" w:hAnsi="GHEA Grapalat" w:cs="GHEA Grapalat"/>
              </w:rPr>
            </w:pPr>
          </w:p>
        </w:tc>
      </w:tr>
    </w:tbl>
    <w:p w14:paraId="5E23A55B" w14:textId="77777777"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14:paraId="68270627" w14:textId="77777777" w:rsidTr="00220899">
        <w:tc>
          <w:tcPr>
            <w:tcW w:w="2835" w:type="dxa"/>
            <w:shd w:val="clear" w:color="auto" w:fill="D9E2F3"/>
            <w:vAlign w:val="center"/>
          </w:tcPr>
          <w:p w14:paraId="188B7D30" w14:textId="77777777"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3A4E47D8"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44F6EBD9" w14:textId="77777777" w:rsidTr="00220899">
        <w:tc>
          <w:tcPr>
            <w:tcW w:w="2835" w:type="dxa"/>
            <w:shd w:val="clear" w:color="auto" w:fill="D9E2F3"/>
            <w:vAlign w:val="center"/>
          </w:tcPr>
          <w:p w14:paraId="3C23FA75" w14:textId="77777777"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 страниц декларации</w:t>
            </w:r>
          </w:p>
        </w:tc>
        <w:tc>
          <w:tcPr>
            <w:tcW w:w="6180" w:type="dxa"/>
            <w:vAlign w:val="center"/>
          </w:tcPr>
          <w:p w14:paraId="4B4C30BF"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7B7210D4" w14:textId="77777777" w:rsidTr="00220899">
        <w:tc>
          <w:tcPr>
            <w:tcW w:w="2835" w:type="dxa"/>
            <w:shd w:val="clear" w:color="auto" w:fill="D9E2F3"/>
            <w:vAlign w:val="center"/>
          </w:tcPr>
          <w:p w14:paraId="4FC2C337" w14:textId="77777777"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7DC7F795" w14:textId="77777777" w:rsidR="00220899" w:rsidRPr="00FD1EE4" w:rsidRDefault="00220899" w:rsidP="00220899">
            <w:pPr>
              <w:spacing w:before="240" w:after="240"/>
              <w:rPr>
                <w:rFonts w:ascii="GHEA Grapalat" w:eastAsia="GHEA Grapalat" w:hAnsi="GHEA Grapalat" w:cs="GHEA Grapalat"/>
              </w:rPr>
            </w:pPr>
          </w:p>
        </w:tc>
      </w:tr>
    </w:tbl>
    <w:p w14:paraId="61FC7F0A" w14:textId="77777777" w:rsidR="00220899" w:rsidRPr="00FD1EE4" w:rsidRDefault="00220899" w:rsidP="00220899">
      <w:pPr>
        <w:rPr>
          <w:rFonts w:ascii="GHEA Grapalat" w:eastAsia="GHEA Grapalat" w:hAnsi="GHEA Grapalat" w:cs="GHEA Grapalat"/>
        </w:rPr>
      </w:pPr>
    </w:p>
    <w:p w14:paraId="2EA27D5F" w14:textId="77777777" w:rsidR="00220899" w:rsidRPr="00FD1EE4" w:rsidRDefault="00220899" w:rsidP="00220899">
      <w:pPr>
        <w:rPr>
          <w:rFonts w:ascii="GHEA Grapalat" w:eastAsia="GHEA Grapalat" w:hAnsi="GHEA Grapalat" w:cs="GHEA Grapalat"/>
        </w:rPr>
      </w:pPr>
      <w:r w:rsidRPr="00FD1EE4">
        <w:rPr>
          <w:rFonts w:ascii="GHEA Grapalat" w:hAnsi="GHEA Grapalat"/>
        </w:rPr>
        <w:br w:type="page"/>
      </w:r>
    </w:p>
    <w:p w14:paraId="2AB07E14" w14:textId="77777777" w:rsidR="00220899" w:rsidRPr="009A52BE"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4FE19391" w14:textId="77777777" w:rsidR="00220899" w:rsidRPr="004E2F96"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14:paraId="153B2FE8" w14:textId="77777777" w:rsidTr="00220899">
        <w:tc>
          <w:tcPr>
            <w:tcW w:w="2835" w:type="dxa"/>
            <w:shd w:val="clear" w:color="auto" w:fill="D9E2F3"/>
            <w:vAlign w:val="center"/>
          </w:tcPr>
          <w:p w14:paraId="1BE6F466" w14:textId="77777777"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063AB4EA"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6CACEA18" w14:textId="77777777" w:rsidTr="00220899">
        <w:tc>
          <w:tcPr>
            <w:tcW w:w="2835" w:type="dxa"/>
            <w:shd w:val="clear" w:color="auto" w:fill="D9E2F3"/>
            <w:vAlign w:val="center"/>
          </w:tcPr>
          <w:p w14:paraId="1AA981EB"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73E9D568" w14:textId="77777777" w:rsidR="00220899" w:rsidRPr="00FD1EE4" w:rsidRDefault="00220899" w:rsidP="00220899">
            <w:pPr>
              <w:spacing w:before="240" w:after="240"/>
              <w:rPr>
                <w:rFonts w:ascii="GHEA Grapalat" w:eastAsia="GHEA Grapalat" w:hAnsi="GHEA Grapalat" w:cs="GHEA Grapalat"/>
              </w:rPr>
            </w:pPr>
          </w:p>
        </w:tc>
      </w:tr>
    </w:tbl>
    <w:p w14:paraId="409D898A" w14:textId="77777777"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14:paraId="6BEB5D35" w14:textId="77777777" w:rsidTr="00220899">
        <w:tc>
          <w:tcPr>
            <w:tcW w:w="2835" w:type="dxa"/>
            <w:shd w:val="clear" w:color="auto" w:fill="D9E2F3"/>
            <w:vAlign w:val="center"/>
          </w:tcPr>
          <w:p w14:paraId="76B23F7B"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2F3A5569"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59E96883" w14:textId="77777777" w:rsidTr="00220899">
        <w:tc>
          <w:tcPr>
            <w:tcW w:w="2835" w:type="dxa"/>
            <w:shd w:val="clear" w:color="auto" w:fill="D9E2F3"/>
            <w:vAlign w:val="center"/>
          </w:tcPr>
          <w:p w14:paraId="3F639FB5"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BF2BA7E"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2D56B43E" w14:textId="77777777" w:rsidTr="00220899">
        <w:tc>
          <w:tcPr>
            <w:tcW w:w="2835" w:type="dxa"/>
            <w:shd w:val="clear" w:color="auto" w:fill="D9E2F3"/>
            <w:vAlign w:val="center"/>
          </w:tcPr>
          <w:p w14:paraId="6A5B436D"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A36A4A2"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1C2229EB" w14:textId="77777777" w:rsidTr="00220899">
        <w:tc>
          <w:tcPr>
            <w:tcW w:w="2835" w:type="dxa"/>
            <w:shd w:val="clear" w:color="auto" w:fill="D9E2F3"/>
            <w:vAlign w:val="center"/>
          </w:tcPr>
          <w:p w14:paraId="724D7CBF"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21B79D81"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18DF4CCF" w14:textId="77777777" w:rsidTr="00220899">
        <w:tc>
          <w:tcPr>
            <w:tcW w:w="2835" w:type="dxa"/>
            <w:shd w:val="clear" w:color="auto" w:fill="D9E2F3"/>
            <w:vAlign w:val="center"/>
          </w:tcPr>
          <w:p w14:paraId="65AEDDDB"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00821153"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23BFD884" w14:textId="77777777" w:rsidTr="00220899">
        <w:trPr>
          <w:trHeight w:val="1361"/>
        </w:trPr>
        <w:tc>
          <w:tcPr>
            <w:tcW w:w="2835" w:type="dxa"/>
            <w:shd w:val="clear" w:color="auto" w:fill="D9E2F3"/>
            <w:vAlign w:val="center"/>
          </w:tcPr>
          <w:p w14:paraId="499268C2"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14:paraId="10C9AB5D"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6D726B21" w14:textId="77777777" w:rsidTr="00220899">
        <w:tc>
          <w:tcPr>
            <w:tcW w:w="2835" w:type="dxa"/>
            <w:shd w:val="clear" w:color="auto" w:fill="D9E2F3"/>
            <w:vAlign w:val="center"/>
          </w:tcPr>
          <w:p w14:paraId="11E20F9B"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87D6402" w14:textId="77777777" w:rsidR="00220899" w:rsidRPr="00FD1EE4" w:rsidRDefault="00220899" w:rsidP="00220899">
            <w:pPr>
              <w:spacing w:before="240" w:after="240"/>
              <w:rPr>
                <w:rFonts w:ascii="GHEA Grapalat" w:eastAsia="GHEA Grapalat" w:hAnsi="GHEA Grapalat" w:cs="GHEA Grapalat"/>
              </w:rPr>
            </w:pPr>
          </w:p>
        </w:tc>
      </w:tr>
    </w:tbl>
    <w:p w14:paraId="5984B8FD" w14:textId="77777777" w:rsidR="00220899" w:rsidRPr="00574FF7"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14:paraId="674D6810" w14:textId="77777777" w:rsidTr="00220899">
        <w:tc>
          <w:tcPr>
            <w:tcW w:w="2836" w:type="dxa"/>
            <w:shd w:val="clear" w:color="auto" w:fill="D9E2F3"/>
            <w:vAlign w:val="center"/>
          </w:tcPr>
          <w:p w14:paraId="53B9A03E" w14:textId="77777777" w:rsidR="00220899" w:rsidRPr="00FD1EE4" w:rsidRDefault="00220899" w:rsidP="00220899">
            <w:pPr>
              <w:numPr>
                <w:ilvl w:val="2"/>
                <w:numId w:val="28"/>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13455EAA"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6B1C4743" w14:textId="77777777" w:rsidTr="00220899">
        <w:tc>
          <w:tcPr>
            <w:tcW w:w="2836" w:type="dxa"/>
            <w:shd w:val="clear" w:color="auto" w:fill="D9E2F3"/>
            <w:vAlign w:val="center"/>
          </w:tcPr>
          <w:p w14:paraId="1F9E1285" w14:textId="77777777" w:rsidR="00220899" w:rsidRPr="00FD1EE4" w:rsidRDefault="00220899" w:rsidP="00220899">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0E393097" w14:textId="77777777" w:rsidR="00220899" w:rsidRPr="00FD1EE4" w:rsidRDefault="00FA2967" w:rsidP="0022089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14:paraId="4309D424" w14:textId="77777777" w:rsidR="00220899" w:rsidRPr="00FD1EE4" w:rsidRDefault="00FA2967" w:rsidP="0022089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14:paraId="36E6BB8B" w14:textId="77777777" w:rsidR="00220899" w:rsidRPr="00FD1EE4" w:rsidRDefault="00220899" w:rsidP="0022089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14:paraId="4CB5940B" w14:textId="77777777" w:rsidR="00220899" w:rsidRPr="00CB7DFD"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6CFD4DF3" w14:textId="77777777"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14:paraId="02C1EA07" w14:textId="77777777" w:rsidTr="00220899">
        <w:tc>
          <w:tcPr>
            <w:tcW w:w="2837" w:type="dxa"/>
            <w:shd w:val="clear" w:color="auto" w:fill="D9E2F3"/>
            <w:vAlign w:val="center"/>
          </w:tcPr>
          <w:p w14:paraId="4CA448F4"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558FA536"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4C6CCB5E" w14:textId="77777777" w:rsidTr="00220899">
        <w:tc>
          <w:tcPr>
            <w:tcW w:w="2837" w:type="dxa"/>
            <w:shd w:val="clear" w:color="auto" w:fill="D9E2F3"/>
            <w:vAlign w:val="center"/>
          </w:tcPr>
          <w:p w14:paraId="643BC71D"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645282B2"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5F3E3385" w14:textId="77777777" w:rsidTr="00220899">
        <w:tc>
          <w:tcPr>
            <w:tcW w:w="2837" w:type="dxa"/>
            <w:shd w:val="clear" w:color="auto" w:fill="D9E2F3"/>
            <w:vAlign w:val="center"/>
          </w:tcPr>
          <w:p w14:paraId="04C2B3C9"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3C77E94E"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1BA798B6" w14:textId="77777777" w:rsidTr="00220899">
        <w:tc>
          <w:tcPr>
            <w:tcW w:w="2837" w:type="dxa"/>
            <w:shd w:val="clear" w:color="auto" w:fill="D9E2F3"/>
            <w:vAlign w:val="center"/>
          </w:tcPr>
          <w:p w14:paraId="704B5B84" w14:textId="77777777"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1602CDDE" w14:textId="77777777" w:rsidR="00220899" w:rsidRPr="00FD1EE4" w:rsidRDefault="00FA2967" w:rsidP="0022089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14:paraId="04A07B52" w14:textId="77777777" w:rsidR="00220899" w:rsidRPr="00FD1EE4" w:rsidRDefault="00FA2967" w:rsidP="0022089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14:paraId="079A4022" w14:textId="77777777"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14:paraId="730BBAE7" w14:textId="77777777" w:rsidTr="00220899">
        <w:tc>
          <w:tcPr>
            <w:tcW w:w="2837" w:type="dxa"/>
            <w:shd w:val="clear" w:color="auto" w:fill="D9E2F3"/>
            <w:vAlign w:val="center"/>
          </w:tcPr>
          <w:p w14:paraId="439B0CCD" w14:textId="77777777" w:rsidR="00220899" w:rsidRPr="00B047A2"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2E46F402"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5BE1DDEC" w14:textId="77777777" w:rsidTr="00220899">
        <w:tc>
          <w:tcPr>
            <w:tcW w:w="2837" w:type="dxa"/>
            <w:shd w:val="clear" w:color="auto" w:fill="D9E2F3"/>
            <w:vAlign w:val="center"/>
          </w:tcPr>
          <w:p w14:paraId="240E2961" w14:textId="77777777"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4E5632A6"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5094977F" w14:textId="77777777" w:rsidTr="00220899">
        <w:tc>
          <w:tcPr>
            <w:tcW w:w="2837" w:type="dxa"/>
            <w:shd w:val="clear" w:color="auto" w:fill="D9E2F3"/>
            <w:vAlign w:val="center"/>
          </w:tcPr>
          <w:p w14:paraId="030B9BDA"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6F66A9FF"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36D42CD1" w14:textId="77777777" w:rsidTr="00220899">
        <w:tc>
          <w:tcPr>
            <w:tcW w:w="2837" w:type="dxa"/>
            <w:shd w:val="clear" w:color="auto" w:fill="D9E2F3"/>
            <w:vAlign w:val="center"/>
          </w:tcPr>
          <w:p w14:paraId="6F84B747" w14:textId="77777777"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1781E52" w14:textId="77777777" w:rsidR="00220899" w:rsidRPr="00FD1EE4" w:rsidRDefault="00FA2967" w:rsidP="0022089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14:paraId="08300FA0" w14:textId="77777777" w:rsidR="00220899" w:rsidRPr="00FD1EE4" w:rsidRDefault="00FA2967" w:rsidP="0022089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14:paraId="04C8108A" w14:textId="77777777" w:rsidR="00220899" w:rsidRPr="00FD1EE4" w:rsidRDefault="00220899" w:rsidP="00220899">
      <w:pPr>
        <w:rPr>
          <w:rFonts w:ascii="GHEA Grapalat" w:eastAsia="GHEA Grapalat" w:hAnsi="GHEA Grapalat" w:cs="GHEA Grapalat"/>
          <w:b/>
        </w:rPr>
      </w:pPr>
      <w:r w:rsidRPr="00FD1EE4">
        <w:rPr>
          <w:rFonts w:ascii="GHEA Grapalat" w:hAnsi="GHEA Grapalat"/>
        </w:rPr>
        <w:br w:type="page"/>
      </w:r>
    </w:p>
    <w:p w14:paraId="0A2F43F8" w14:textId="77777777"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524F3FA8" w14:textId="77777777"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14:paraId="673FB076" w14:textId="77777777" w:rsidTr="00220899">
        <w:tc>
          <w:tcPr>
            <w:tcW w:w="2836" w:type="dxa"/>
            <w:shd w:val="clear" w:color="auto" w:fill="D9E2F3"/>
            <w:vAlign w:val="center"/>
          </w:tcPr>
          <w:p w14:paraId="454A0392"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4377D553"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601EE15D" w14:textId="77777777" w:rsidTr="00220899">
        <w:tc>
          <w:tcPr>
            <w:tcW w:w="2836" w:type="dxa"/>
            <w:shd w:val="clear" w:color="auto" w:fill="D9E2F3"/>
            <w:vAlign w:val="center"/>
          </w:tcPr>
          <w:p w14:paraId="11617A82"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63A58652"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52D9E653" w14:textId="77777777" w:rsidTr="00220899">
        <w:tc>
          <w:tcPr>
            <w:tcW w:w="2836" w:type="dxa"/>
            <w:shd w:val="clear" w:color="auto" w:fill="D9E2F3"/>
            <w:vAlign w:val="center"/>
          </w:tcPr>
          <w:p w14:paraId="1BB88401"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10ACDE54"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44D2F167" w14:textId="77777777" w:rsidTr="00220899">
        <w:tc>
          <w:tcPr>
            <w:tcW w:w="2836" w:type="dxa"/>
            <w:shd w:val="clear" w:color="auto" w:fill="D9E2F3"/>
            <w:vAlign w:val="center"/>
          </w:tcPr>
          <w:p w14:paraId="0C65E5A2"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3C272569"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679B0433" w14:textId="77777777" w:rsidTr="00220899">
        <w:tc>
          <w:tcPr>
            <w:tcW w:w="2836" w:type="dxa"/>
            <w:shd w:val="clear" w:color="auto" w:fill="D9E2F3"/>
            <w:vAlign w:val="center"/>
          </w:tcPr>
          <w:p w14:paraId="6B83E876"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3E79F439"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56FB9A93" w14:textId="77777777" w:rsidTr="00220899">
        <w:tc>
          <w:tcPr>
            <w:tcW w:w="2836" w:type="dxa"/>
            <w:shd w:val="clear" w:color="auto" w:fill="D9E2F3"/>
            <w:vAlign w:val="center"/>
          </w:tcPr>
          <w:p w14:paraId="40FCFC08"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445DA123" w14:textId="77777777" w:rsidR="00220899" w:rsidRPr="00FD1EE4" w:rsidRDefault="00220899" w:rsidP="00220899">
            <w:pPr>
              <w:spacing w:before="240" w:after="240"/>
              <w:rPr>
                <w:rFonts w:ascii="GHEA Grapalat" w:eastAsia="GHEA Grapalat" w:hAnsi="GHEA Grapalat" w:cs="GHEA Grapalat"/>
              </w:rPr>
            </w:pPr>
          </w:p>
        </w:tc>
      </w:tr>
    </w:tbl>
    <w:p w14:paraId="0D65D199" w14:textId="77777777"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220899" w:rsidRPr="00FD1EE4" w14:paraId="61BDE759" w14:textId="77777777" w:rsidTr="00CF15DB">
        <w:tc>
          <w:tcPr>
            <w:tcW w:w="2977" w:type="dxa"/>
            <w:shd w:val="clear" w:color="auto" w:fill="D9E2F3"/>
            <w:vAlign w:val="center"/>
          </w:tcPr>
          <w:p w14:paraId="1626860B"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5EF114F5"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49D485E7" w14:textId="77777777" w:rsidTr="00CF15DB">
        <w:tc>
          <w:tcPr>
            <w:tcW w:w="2977" w:type="dxa"/>
            <w:shd w:val="clear" w:color="auto" w:fill="D9E2F3"/>
            <w:vAlign w:val="center"/>
          </w:tcPr>
          <w:p w14:paraId="4D613432"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251C4D77"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6989B790" w14:textId="77777777" w:rsidTr="00CF15DB">
        <w:tc>
          <w:tcPr>
            <w:tcW w:w="2977" w:type="dxa"/>
            <w:shd w:val="clear" w:color="auto" w:fill="D9E2F3"/>
            <w:vAlign w:val="center"/>
          </w:tcPr>
          <w:p w14:paraId="7921C72E" w14:textId="77777777" w:rsidR="00220899" w:rsidRPr="00FD1EE4" w:rsidRDefault="00220899" w:rsidP="00220899">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1FE32EDE"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19D61BC7" w14:textId="77777777" w:rsidTr="00CF15DB">
        <w:tc>
          <w:tcPr>
            <w:tcW w:w="2977" w:type="dxa"/>
            <w:shd w:val="clear" w:color="auto" w:fill="D9E2F3"/>
            <w:vAlign w:val="center"/>
          </w:tcPr>
          <w:p w14:paraId="63540300" w14:textId="77777777" w:rsidR="00220899" w:rsidRPr="00FD1EE4" w:rsidRDefault="00220899" w:rsidP="00220899">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29040239"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62959CD5" w14:textId="77777777" w:rsidTr="00CF15DB">
        <w:tc>
          <w:tcPr>
            <w:tcW w:w="2977" w:type="dxa"/>
            <w:shd w:val="clear" w:color="auto" w:fill="D9E2F3"/>
            <w:vAlign w:val="center"/>
          </w:tcPr>
          <w:p w14:paraId="45F45751"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49C696D7" w14:textId="77777777" w:rsidR="00220899" w:rsidRPr="00FD1EE4" w:rsidRDefault="00220899" w:rsidP="00220899">
            <w:pPr>
              <w:spacing w:before="240" w:after="240"/>
              <w:rPr>
                <w:rFonts w:ascii="GHEA Grapalat" w:eastAsia="GHEA Grapalat" w:hAnsi="GHEA Grapalat" w:cs="GHEA Grapalat"/>
              </w:rPr>
            </w:pPr>
          </w:p>
        </w:tc>
      </w:tr>
    </w:tbl>
    <w:p w14:paraId="20AE7258" w14:textId="77777777"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220899" w:rsidRPr="00FD1EE4" w14:paraId="64A9E4BC" w14:textId="77777777" w:rsidTr="00220899">
        <w:tc>
          <w:tcPr>
            <w:tcW w:w="2943" w:type="dxa"/>
            <w:shd w:val="clear" w:color="auto" w:fill="D9E2F3"/>
            <w:vAlign w:val="center"/>
          </w:tcPr>
          <w:p w14:paraId="5F656113"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4F49FE34"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4128D908" w14:textId="77777777" w:rsidTr="00220899">
        <w:tc>
          <w:tcPr>
            <w:tcW w:w="2943" w:type="dxa"/>
            <w:shd w:val="clear" w:color="auto" w:fill="D9E2F3"/>
            <w:vAlign w:val="center"/>
          </w:tcPr>
          <w:p w14:paraId="64B8E3F3"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240DD172"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0FCDD827" w14:textId="77777777" w:rsidTr="00220899">
        <w:tc>
          <w:tcPr>
            <w:tcW w:w="2943" w:type="dxa"/>
            <w:shd w:val="clear" w:color="auto" w:fill="D9E2F3"/>
            <w:vAlign w:val="center"/>
          </w:tcPr>
          <w:p w14:paraId="571AE0D8" w14:textId="77777777"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3D30AF9C"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490E13F4" w14:textId="77777777" w:rsidTr="00220899">
        <w:tc>
          <w:tcPr>
            <w:tcW w:w="2943" w:type="dxa"/>
            <w:shd w:val="clear" w:color="auto" w:fill="D9E2F3"/>
            <w:vAlign w:val="center"/>
          </w:tcPr>
          <w:p w14:paraId="66EA19E5" w14:textId="77777777" w:rsidR="00220899" w:rsidRPr="00FD1EE4" w:rsidRDefault="00220899" w:rsidP="00220899">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14:paraId="3DF05C34" w14:textId="77777777" w:rsidR="00220899" w:rsidRPr="00FD1EE4" w:rsidRDefault="00220899" w:rsidP="00220899">
            <w:pPr>
              <w:spacing w:before="240" w:after="240"/>
              <w:rPr>
                <w:rFonts w:ascii="GHEA Grapalat" w:eastAsia="GHEA Grapalat" w:hAnsi="GHEA Grapalat" w:cs="GHEA Grapalat"/>
              </w:rPr>
            </w:pPr>
          </w:p>
        </w:tc>
      </w:tr>
    </w:tbl>
    <w:p w14:paraId="3C20420C" w14:textId="77777777"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20899" w:rsidRPr="00FD1EE4" w14:paraId="076F613D" w14:textId="77777777" w:rsidTr="00220899">
        <w:tc>
          <w:tcPr>
            <w:tcW w:w="2837" w:type="dxa"/>
            <w:shd w:val="clear" w:color="auto" w:fill="D9E2F3"/>
            <w:vAlign w:val="center"/>
          </w:tcPr>
          <w:p w14:paraId="3C9287FF"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5C781FF8"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1B634D71" w14:textId="77777777" w:rsidTr="00220899">
        <w:tc>
          <w:tcPr>
            <w:tcW w:w="2837" w:type="dxa"/>
            <w:shd w:val="clear" w:color="auto" w:fill="D9E2F3"/>
            <w:vAlign w:val="center"/>
          </w:tcPr>
          <w:p w14:paraId="56F2031A"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1D6DE127"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5EF19BCC" w14:textId="77777777" w:rsidTr="00220899">
        <w:tc>
          <w:tcPr>
            <w:tcW w:w="2837" w:type="dxa"/>
            <w:shd w:val="clear" w:color="auto" w:fill="D9E2F3"/>
            <w:vAlign w:val="center"/>
          </w:tcPr>
          <w:p w14:paraId="4B9EAB56"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211FE06E"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02743A66" w14:textId="77777777" w:rsidTr="00220899">
        <w:tc>
          <w:tcPr>
            <w:tcW w:w="2837" w:type="dxa"/>
            <w:shd w:val="clear" w:color="auto" w:fill="D9E2F3"/>
            <w:vAlign w:val="center"/>
          </w:tcPr>
          <w:p w14:paraId="75F2D805"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00561BC6" w14:textId="77777777" w:rsidR="00220899" w:rsidRPr="00FD1EE4" w:rsidRDefault="00220899" w:rsidP="00220899">
            <w:pPr>
              <w:spacing w:before="240" w:after="240"/>
              <w:rPr>
                <w:rFonts w:ascii="GHEA Grapalat" w:eastAsia="GHEA Grapalat" w:hAnsi="GHEA Grapalat" w:cs="GHEA Grapalat"/>
              </w:rPr>
            </w:pPr>
          </w:p>
        </w:tc>
      </w:tr>
    </w:tbl>
    <w:p w14:paraId="3FF108C3" w14:textId="77777777" w:rsidR="00220899" w:rsidRPr="008C665F"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14:paraId="5844F83A" w14:textId="77777777" w:rsidTr="00220899">
        <w:trPr>
          <w:trHeight w:val="924"/>
        </w:trPr>
        <w:tc>
          <w:tcPr>
            <w:tcW w:w="9016" w:type="dxa"/>
            <w:gridSpan w:val="2"/>
            <w:vAlign w:val="center"/>
          </w:tcPr>
          <w:p w14:paraId="1CEA016A" w14:textId="77777777" w:rsidR="00220899" w:rsidRPr="00FD1EE4" w:rsidRDefault="00FA2967"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B34CB6">
              <w:rPr>
                <w:rFonts w:ascii="GHEA Grapalat" w:eastAsia="GHEA Grapalat" w:hAnsi="GHEA Grapalat" w:cs="GHEA Grapalat"/>
                <w:lang w:val="hy-AM"/>
              </w:rPr>
              <w:t>а</w:t>
            </w:r>
            <w:r w:rsidR="00220899">
              <w:rPr>
                <w:rFonts w:ascii="GHEA Grapalat" w:eastAsia="GHEA Grapalat" w:hAnsi="GHEA Grapalat" w:cs="GHEA Grapalat"/>
              </w:rPr>
              <w:t>.</w:t>
            </w:r>
            <w:r w:rsidR="00220899" w:rsidRPr="00FD1EE4">
              <w:rPr>
                <w:rFonts w:ascii="GHEA Grapalat" w:eastAsia="GHEA Grapalat" w:hAnsi="GHEA Grapalat" w:cs="GHEA Grapalat"/>
              </w:rPr>
              <w:t xml:space="preserve"> </w:t>
            </w:r>
            <w:r w:rsidR="00220899" w:rsidRPr="00C76DD8">
              <w:rPr>
                <w:rFonts w:ascii="GHEA Grapalat" w:eastAsia="GHEA Grapalat" w:hAnsi="GHEA Grapalat" w:cs="GHEA Grapalat"/>
              </w:rPr>
              <w:t xml:space="preserve">прямо или косвенно владеет 20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20899" w:rsidRPr="00FD1EE4" w14:paraId="69ECC8B7" w14:textId="77777777" w:rsidTr="00220899">
        <w:trPr>
          <w:trHeight w:val="684"/>
        </w:trPr>
        <w:tc>
          <w:tcPr>
            <w:tcW w:w="4508" w:type="dxa"/>
            <w:shd w:val="clear" w:color="auto" w:fill="D9E2F3"/>
            <w:vAlign w:val="center"/>
          </w:tcPr>
          <w:p w14:paraId="68F3B62A"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68A05514"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3EDD28B2" w14:textId="77777777" w:rsidTr="00220899">
        <w:trPr>
          <w:trHeight w:val="1282"/>
        </w:trPr>
        <w:tc>
          <w:tcPr>
            <w:tcW w:w="4508" w:type="dxa"/>
            <w:shd w:val="clear" w:color="auto" w:fill="D9E2F3"/>
            <w:vAlign w:val="center"/>
          </w:tcPr>
          <w:p w14:paraId="3BDCF643"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26E043C1" w14:textId="77777777" w:rsidR="00220899" w:rsidRPr="006B364D" w:rsidRDefault="00FA2967"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14:paraId="04940DAC" w14:textId="77777777" w:rsidR="00220899" w:rsidRPr="00F10CBA" w:rsidRDefault="00FA2967"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14:paraId="4FFC8300" w14:textId="77777777" w:rsidTr="00220899">
        <w:tc>
          <w:tcPr>
            <w:tcW w:w="9016" w:type="dxa"/>
            <w:gridSpan w:val="2"/>
            <w:vAlign w:val="center"/>
          </w:tcPr>
          <w:p w14:paraId="456F0AC2" w14:textId="77777777" w:rsidR="00220899" w:rsidRPr="00FD1EE4" w:rsidRDefault="00FA2967" w:rsidP="0022089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6F16E4">
              <w:rPr>
                <w:rFonts w:ascii="GHEA Grapalat" w:eastAsia="GHEA Grapalat" w:hAnsi="GHEA Grapalat" w:cs="GHEA Grapalat"/>
                <w:lang w:val="hy-AM"/>
              </w:rPr>
              <w:t>б</w:t>
            </w:r>
            <w:r w:rsidR="00220899" w:rsidRPr="006F16E4">
              <w:rPr>
                <w:rFonts w:eastAsia="Cambria Math"/>
              </w:rPr>
              <w:t>․</w:t>
            </w:r>
            <w:r w:rsidR="00220899"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220899" w:rsidRPr="00FD1EE4" w14:paraId="5018A1FB" w14:textId="77777777" w:rsidTr="00220899">
        <w:tc>
          <w:tcPr>
            <w:tcW w:w="9016" w:type="dxa"/>
            <w:gridSpan w:val="2"/>
            <w:vAlign w:val="center"/>
          </w:tcPr>
          <w:p w14:paraId="253A7EA1" w14:textId="77777777" w:rsidR="00220899" w:rsidRPr="00FD1EE4" w:rsidRDefault="00FA2967"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801B2D">
              <w:rPr>
                <w:rFonts w:ascii="GHEA Grapalat" w:eastAsia="GHEA Grapalat" w:hAnsi="GHEA Grapalat" w:cs="GHEA Grapalat"/>
                <w:lang w:val="hy-AM"/>
              </w:rPr>
              <w:t>в</w:t>
            </w:r>
            <w:r w:rsidR="00220899">
              <w:rPr>
                <w:rFonts w:ascii="GHEA Grapalat" w:eastAsia="GHEA Grapalat" w:hAnsi="GHEA Grapalat" w:cs="GHEA Grapalat"/>
              </w:rPr>
              <w:t>.</w:t>
            </w:r>
            <w:r w:rsidR="00220899"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220899" w:rsidRPr="00BA30D4">
              <w:rPr>
                <w:rFonts w:ascii="GHEA Grapalat" w:eastAsia="GHEA Grapalat" w:hAnsi="GHEA Grapalat" w:cs="GHEA Grapalat"/>
                <w:lang w:val="hy-AM"/>
              </w:rPr>
              <w:t>б</w:t>
            </w:r>
            <w:r w:rsidR="00220899" w:rsidRPr="00BA30D4">
              <w:rPr>
                <w:rFonts w:ascii="GHEA Grapalat" w:eastAsia="GHEA Grapalat" w:hAnsi="GHEA Grapalat" w:cs="GHEA Grapalat"/>
              </w:rPr>
              <w:t>"</w:t>
            </w:r>
          </w:p>
        </w:tc>
      </w:tr>
    </w:tbl>
    <w:p w14:paraId="5C0AFC90" w14:textId="77777777" w:rsidR="00220899" w:rsidRPr="00A5193B"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14:paraId="7A6BBB1E" w14:textId="77777777" w:rsidTr="00220899">
        <w:trPr>
          <w:trHeight w:val="924"/>
        </w:trPr>
        <w:tc>
          <w:tcPr>
            <w:tcW w:w="9016" w:type="dxa"/>
            <w:gridSpan w:val="2"/>
            <w:vAlign w:val="center"/>
          </w:tcPr>
          <w:p w14:paraId="2C880D1C" w14:textId="77777777" w:rsidR="00220899" w:rsidRPr="00FD1EE4" w:rsidRDefault="00FA2967"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C7B43">
              <w:rPr>
                <w:rFonts w:ascii="GHEA Grapalat" w:eastAsia="GHEA Grapalat" w:hAnsi="GHEA Grapalat" w:cs="GHEA Grapalat"/>
                <w:lang w:val="hy-AM"/>
              </w:rPr>
              <w:t>а</w:t>
            </w:r>
            <w:r w:rsidR="00220899" w:rsidRPr="00FD1EE4">
              <w:rPr>
                <w:rFonts w:eastAsia="Cambria Math"/>
              </w:rPr>
              <w:t>․</w:t>
            </w:r>
            <w:r w:rsidR="00220899" w:rsidRPr="00FD1EE4">
              <w:rPr>
                <w:rFonts w:ascii="GHEA Grapalat" w:eastAsia="Cambria Math" w:hAnsi="GHEA Grapalat" w:cs="Cambria Math"/>
              </w:rPr>
              <w:t xml:space="preserve"> </w:t>
            </w:r>
            <w:r w:rsidR="00220899" w:rsidRPr="00BC0F3A">
              <w:rPr>
                <w:rFonts w:ascii="GHEA Grapalat" w:eastAsia="GHEA Grapalat" w:hAnsi="GHEA Grapalat" w:cs="GHEA Grapalat"/>
              </w:rPr>
              <w:t xml:space="preserve">прямо или косвенно владеет 10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w:t>
            </w:r>
            <w:r w:rsidR="00220899"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220899" w:rsidRPr="00FD1EE4" w14:paraId="3E57D1A3" w14:textId="77777777" w:rsidTr="00220899">
        <w:trPr>
          <w:trHeight w:val="684"/>
        </w:trPr>
        <w:tc>
          <w:tcPr>
            <w:tcW w:w="4508" w:type="dxa"/>
            <w:shd w:val="clear" w:color="auto" w:fill="D9E2F3"/>
            <w:vAlign w:val="center"/>
          </w:tcPr>
          <w:p w14:paraId="11F666D6"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34D3D9D0"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7FCA9F9D" w14:textId="77777777" w:rsidTr="00220899">
        <w:trPr>
          <w:trHeight w:val="1282"/>
        </w:trPr>
        <w:tc>
          <w:tcPr>
            <w:tcW w:w="4508" w:type="dxa"/>
            <w:shd w:val="clear" w:color="auto" w:fill="D9E2F3"/>
            <w:vAlign w:val="center"/>
          </w:tcPr>
          <w:p w14:paraId="4A122238"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34B7AD8A" w14:textId="77777777" w:rsidR="00220899" w:rsidRPr="00C843BA" w:rsidRDefault="00FA2967"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14:paraId="05894FE4" w14:textId="77777777" w:rsidR="00220899" w:rsidRPr="00C843BA" w:rsidRDefault="00FA2967"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14:paraId="6EE23A4E" w14:textId="77777777" w:rsidTr="00220899">
        <w:tc>
          <w:tcPr>
            <w:tcW w:w="9016" w:type="dxa"/>
            <w:gridSpan w:val="2"/>
            <w:vAlign w:val="center"/>
          </w:tcPr>
          <w:p w14:paraId="1B5A364F" w14:textId="77777777" w:rsidR="00220899" w:rsidRPr="00FD1EE4" w:rsidRDefault="00FA2967" w:rsidP="0022089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D654B4">
              <w:rPr>
                <w:rFonts w:ascii="GHEA Grapalat" w:eastAsia="GHEA Grapalat" w:hAnsi="GHEA Grapalat" w:cs="GHEA Grapalat"/>
                <w:lang w:val="hy-AM"/>
              </w:rPr>
              <w:t>б</w:t>
            </w:r>
            <w:r w:rsidR="00220899" w:rsidRPr="00D654B4">
              <w:rPr>
                <w:rFonts w:eastAsia="Cambria Math"/>
              </w:rPr>
              <w:t>․</w:t>
            </w:r>
            <w:r w:rsidR="00220899" w:rsidRPr="00D654B4">
              <w:rPr>
                <w:rFonts w:ascii="GHEA Grapalat" w:eastAsia="Cambria Math" w:hAnsi="GHEA Grapalat" w:cs="Cambria Math"/>
              </w:rPr>
              <w:t xml:space="preserve"> </w:t>
            </w:r>
            <w:r w:rsidR="00220899" w:rsidRPr="00D654B4">
              <w:rPr>
                <w:rFonts w:ascii="GHEA Grapalat" w:eastAsia="GHEA Grapalat" w:hAnsi="GHEA Grapalat" w:cs="GHEA Grapalat"/>
              </w:rPr>
              <w:t xml:space="preserve">имеет право назначать или </w:t>
            </w:r>
            <w:r w:rsidR="00220899" w:rsidRPr="00D654B4">
              <w:rPr>
                <w:rFonts w:ascii="GHEA Grapalat" w:eastAsia="GHEA Grapalat" w:hAnsi="GHEA Grapalat" w:cs="GHEA Grapalat"/>
                <w:lang w:eastAsia="hy-AM"/>
              </w:rPr>
              <w:t>освобождать</w:t>
            </w:r>
            <w:r w:rsidR="00220899" w:rsidRPr="00D654B4">
              <w:rPr>
                <w:rFonts w:ascii="GHEA Grapalat" w:eastAsia="GHEA Grapalat" w:hAnsi="GHEA Grapalat" w:cs="GHEA Grapalat"/>
              </w:rPr>
              <w:t xml:space="preserve"> большинство членов органов управления юридического лица</w:t>
            </w:r>
          </w:p>
        </w:tc>
      </w:tr>
      <w:tr w:rsidR="00220899" w:rsidRPr="00FD1EE4" w14:paraId="76326ABE" w14:textId="77777777" w:rsidTr="00220899">
        <w:tc>
          <w:tcPr>
            <w:tcW w:w="9016" w:type="dxa"/>
            <w:gridSpan w:val="2"/>
            <w:vAlign w:val="center"/>
          </w:tcPr>
          <w:p w14:paraId="77E3B8B8" w14:textId="77777777" w:rsidR="00220899" w:rsidRPr="00FD1EE4" w:rsidRDefault="00FA2967" w:rsidP="0022089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1104ED">
              <w:rPr>
                <w:rFonts w:ascii="GHEA Grapalat" w:eastAsia="GHEA Grapalat" w:hAnsi="GHEA Grapalat" w:cs="GHEA Grapalat"/>
                <w:lang w:val="hy-AM"/>
              </w:rPr>
              <w:t>в</w:t>
            </w:r>
            <w:r w:rsidR="00220899" w:rsidRPr="00FD1EE4">
              <w:rPr>
                <w:rFonts w:eastAsia="Cambria Math"/>
              </w:rPr>
              <w:t>․</w:t>
            </w:r>
            <w:r w:rsidR="00220899" w:rsidRPr="00FD1EE4">
              <w:rPr>
                <w:rFonts w:ascii="GHEA Grapalat" w:eastAsia="Cambria Math" w:hAnsi="GHEA Grapalat" w:cs="Cambria Math"/>
              </w:rPr>
              <w:t xml:space="preserve"> </w:t>
            </w:r>
            <w:r w:rsidR="00220899"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20899" w:rsidRPr="00FD1EE4" w14:paraId="3D4FADAE" w14:textId="77777777" w:rsidTr="00220899">
        <w:tc>
          <w:tcPr>
            <w:tcW w:w="9016" w:type="dxa"/>
            <w:gridSpan w:val="2"/>
            <w:vAlign w:val="center"/>
          </w:tcPr>
          <w:p w14:paraId="0735FDA1" w14:textId="77777777" w:rsidR="00220899" w:rsidRPr="00FD1EE4" w:rsidRDefault="00FA2967" w:rsidP="0022089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839CB">
              <w:rPr>
                <w:rFonts w:ascii="GHEA Grapalat" w:eastAsia="GHEA Grapalat" w:hAnsi="GHEA Grapalat" w:cs="GHEA Grapalat"/>
                <w:lang w:val="hy-AM"/>
              </w:rPr>
              <w:t>г</w:t>
            </w:r>
            <w:r w:rsidR="00220899" w:rsidRPr="00FD1EE4">
              <w:rPr>
                <w:rFonts w:eastAsia="Cambria Math"/>
              </w:rPr>
              <w:t>․</w:t>
            </w:r>
            <w:r w:rsidR="00220899" w:rsidRPr="00FD1EE4">
              <w:rPr>
                <w:rFonts w:ascii="GHEA Grapalat" w:eastAsia="Cambria Math" w:hAnsi="GHEA Grapalat" w:cs="Cambria Math"/>
              </w:rPr>
              <w:t xml:space="preserve"> </w:t>
            </w:r>
            <w:r w:rsidR="00220899" w:rsidRPr="00F84F06">
              <w:rPr>
                <w:rFonts w:ascii="GHEA Grapalat" w:eastAsia="GHEA Grapalat" w:hAnsi="GHEA Grapalat" w:cs="GHEA Grapalat"/>
              </w:rPr>
              <w:t xml:space="preserve">осуществляет реальный (фактический) контроль за юридическим лицом </w:t>
            </w:r>
            <w:r w:rsidR="00220899">
              <w:rPr>
                <w:rFonts w:ascii="GHEA Grapalat" w:eastAsia="GHEA Grapalat" w:hAnsi="GHEA Grapalat" w:cs="GHEA Grapalat"/>
              </w:rPr>
              <w:t>иными</w:t>
            </w:r>
            <w:r w:rsidR="00220899" w:rsidRPr="00F84F06">
              <w:rPr>
                <w:rFonts w:ascii="GHEA Grapalat" w:eastAsia="GHEA Grapalat" w:hAnsi="GHEA Grapalat" w:cs="GHEA Grapalat"/>
              </w:rPr>
              <w:t xml:space="preserve"> средствами</w:t>
            </w:r>
          </w:p>
        </w:tc>
      </w:tr>
      <w:tr w:rsidR="00220899" w:rsidRPr="00FD1EE4" w14:paraId="471EE41D" w14:textId="77777777" w:rsidTr="00220899">
        <w:tc>
          <w:tcPr>
            <w:tcW w:w="9016" w:type="dxa"/>
            <w:gridSpan w:val="2"/>
            <w:vAlign w:val="center"/>
          </w:tcPr>
          <w:p w14:paraId="34C6BBC9" w14:textId="77777777" w:rsidR="00220899" w:rsidRPr="00FD1EE4" w:rsidRDefault="00FA2967" w:rsidP="0022089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331D0E">
              <w:rPr>
                <w:rFonts w:ascii="GHEA Grapalat" w:eastAsia="GHEA Grapalat" w:hAnsi="GHEA Grapalat" w:cs="GHEA Grapalat"/>
                <w:lang w:val="hy-AM"/>
              </w:rPr>
              <w:t>д</w:t>
            </w:r>
            <w:r w:rsidR="00220899" w:rsidRPr="00FD1EE4">
              <w:rPr>
                <w:rFonts w:eastAsia="Cambria Math"/>
              </w:rPr>
              <w:t>․</w:t>
            </w:r>
            <w:r w:rsidR="00220899" w:rsidRPr="00FD1EE4">
              <w:rPr>
                <w:rFonts w:ascii="GHEA Grapalat" w:eastAsia="Cambria Math" w:hAnsi="GHEA Grapalat" w:cs="Cambria Math"/>
              </w:rPr>
              <w:t xml:space="preserve"> </w:t>
            </w:r>
            <w:r w:rsidR="00220899"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220899" w:rsidRPr="00F36505">
              <w:rPr>
                <w:rFonts w:ascii="GHEA Grapalat" w:eastAsia="GHEA Grapalat" w:hAnsi="GHEA Grapalat" w:cs="GHEA Grapalat"/>
              </w:rPr>
              <w:t xml:space="preserve"> "а" - "г"</w:t>
            </w:r>
          </w:p>
        </w:tc>
      </w:tr>
    </w:tbl>
    <w:p w14:paraId="0721FB10" w14:textId="77777777"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14:paraId="5DEF0CDB" w14:textId="77777777" w:rsidTr="00220899">
        <w:tc>
          <w:tcPr>
            <w:tcW w:w="2837" w:type="dxa"/>
            <w:shd w:val="clear" w:color="auto" w:fill="D9E2F3"/>
            <w:vAlign w:val="center"/>
          </w:tcPr>
          <w:p w14:paraId="3DA95613" w14:textId="77777777"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2457F8C3"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3973540B" w14:textId="77777777" w:rsidTr="00220899">
        <w:tc>
          <w:tcPr>
            <w:tcW w:w="2837" w:type="dxa"/>
            <w:shd w:val="clear" w:color="auto" w:fill="D9E2F3"/>
            <w:vAlign w:val="center"/>
          </w:tcPr>
          <w:p w14:paraId="36CD1A5B" w14:textId="77777777"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7578E501" w14:textId="77777777" w:rsidR="00220899" w:rsidRPr="00B23852" w:rsidRDefault="00FA2967"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Отдельно</w:t>
            </w:r>
          </w:p>
          <w:p w14:paraId="39F6504C" w14:textId="77777777" w:rsidR="00220899" w:rsidRPr="00FD1EE4" w:rsidRDefault="00FA2967" w:rsidP="0022089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558FC">
              <w:rPr>
                <w:rFonts w:ascii="GHEA Grapalat" w:eastAsia="GHEA Grapalat" w:hAnsi="GHEA Grapalat" w:cs="GHEA Grapalat"/>
              </w:rPr>
              <w:t>Совместно с аффилированными лицами</w:t>
            </w:r>
          </w:p>
        </w:tc>
      </w:tr>
      <w:tr w:rsidR="00220899" w:rsidRPr="00FD1EE4" w14:paraId="62C9D70E" w14:textId="77777777" w:rsidTr="00220899">
        <w:tc>
          <w:tcPr>
            <w:tcW w:w="2837" w:type="dxa"/>
            <w:shd w:val="clear" w:color="auto" w:fill="D9E2F3"/>
            <w:vAlign w:val="center"/>
          </w:tcPr>
          <w:p w14:paraId="186BFB12" w14:textId="77777777"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D151C">
              <w:rPr>
                <w:rFonts w:ascii="GHEA Grapalat" w:eastAsia="GHEA Grapalat" w:hAnsi="GHEA Grapalat" w:cs="GHEA Grapalat"/>
                <w:color w:val="000000"/>
              </w:rPr>
              <w:lastRenderedPageBreak/>
              <w:t>семьи</w:t>
            </w:r>
            <w:r>
              <w:rPr>
                <w:rFonts w:ascii="GHEA Grapalat" w:eastAsia="GHEA Grapalat" w:hAnsi="GHEA Grapalat" w:cs="GHEA Grapalat"/>
                <w:color w:val="000000"/>
              </w:rPr>
              <w:t xml:space="preserve"> </w:t>
            </w:r>
          </w:p>
        </w:tc>
        <w:tc>
          <w:tcPr>
            <w:tcW w:w="6180" w:type="dxa"/>
            <w:vAlign w:val="center"/>
          </w:tcPr>
          <w:p w14:paraId="018BA98D" w14:textId="77777777" w:rsidR="00220899" w:rsidRPr="005600B4" w:rsidRDefault="00FA2967"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Да</w:t>
            </w:r>
          </w:p>
          <w:p w14:paraId="65F428B0" w14:textId="77777777" w:rsidR="00220899" w:rsidRPr="005600B4" w:rsidRDefault="00FA2967"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Нет</w:t>
            </w:r>
          </w:p>
        </w:tc>
      </w:tr>
    </w:tbl>
    <w:p w14:paraId="744C27B3" w14:textId="77777777"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14:paraId="0B732EBA" w14:textId="77777777" w:rsidTr="00220899">
        <w:tc>
          <w:tcPr>
            <w:tcW w:w="2837" w:type="dxa"/>
            <w:shd w:val="clear" w:color="auto" w:fill="D9E2F3"/>
            <w:vAlign w:val="center"/>
          </w:tcPr>
          <w:p w14:paraId="289BE248"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7F44BF7E"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3862AC0B" w14:textId="77777777" w:rsidTr="00220899">
        <w:tc>
          <w:tcPr>
            <w:tcW w:w="2837" w:type="dxa"/>
            <w:shd w:val="clear" w:color="auto" w:fill="D9E2F3"/>
            <w:vAlign w:val="center"/>
          </w:tcPr>
          <w:p w14:paraId="5CD4430D"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561D2D60" w14:textId="77777777" w:rsidR="00220899" w:rsidRPr="00FD1EE4" w:rsidRDefault="00220899" w:rsidP="00220899">
            <w:pPr>
              <w:spacing w:before="240" w:after="240"/>
              <w:rPr>
                <w:rFonts w:ascii="GHEA Grapalat" w:eastAsia="GHEA Grapalat" w:hAnsi="GHEA Grapalat" w:cs="GHEA Grapalat"/>
              </w:rPr>
            </w:pPr>
          </w:p>
        </w:tc>
      </w:tr>
    </w:tbl>
    <w:p w14:paraId="3C6EF89D" w14:textId="77777777" w:rsidR="00220899" w:rsidRPr="00FD1EE4" w:rsidRDefault="00220899" w:rsidP="0022089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84477FB" w14:textId="77777777"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45BB7C99" w14:textId="77777777"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14:paraId="29530526" w14:textId="77777777" w:rsidTr="00220899">
        <w:tc>
          <w:tcPr>
            <w:tcW w:w="2835" w:type="dxa"/>
            <w:shd w:val="clear" w:color="auto" w:fill="D9E2F3"/>
            <w:vAlign w:val="center"/>
          </w:tcPr>
          <w:p w14:paraId="44A7DE10"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76FED58A"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626586BE" w14:textId="77777777" w:rsidTr="00220899">
        <w:tc>
          <w:tcPr>
            <w:tcW w:w="2835" w:type="dxa"/>
            <w:shd w:val="clear" w:color="auto" w:fill="D9E2F3"/>
            <w:vAlign w:val="center"/>
          </w:tcPr>
          <w:p w14:paraId="70F93993"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2422B424"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1D0C3607" w14:textId="77777777" w:rsidTr="00220899">
        <w:tc>
          <w:tcPr>
            <w:tcW w:w="2835" w:type="dxa"/>
            <w:shd w:val="clear" w:color="auto" w:fill="D9E2F3"/>
            <w:vAlign w:val="center"/>
          </w:tcPr>
          <w:p w14:paraId="6BEF13AB"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4DD26F7F"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0107F767" w14:textId="77777777" w:rsidTr="00220899">
        <w:tc>
          <w:tcPr>
            <w:tcW w:w="2835" w:type="dxa"/>
            <w:shd w:val="clear" w:color="auto" w:fill="D9E2F3"/>
            <w:vAlign w:val="center"/>
          </w:tcPr>
          <w:p w14:paraId="78816AAE"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17E681A3"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69603286" w14:textId="77777777" w:rsidTr="00220899">
        <w:tc>
          <w:tcPr>
            <w:tcW w:w="2835" w:type="dxa"/>
            <w:shd w:val="clear" w:color="auto" w:fill="D9E2F3"/>
            <w:vAlign w:val="center"/>
          </w:tcPr>
          <w:p w14:paraId="29AACBD6"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185AAB09"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7424189D" w14:textId="77777777" w:rsidTr="00220899">
        <w:tc>
          <w:tcPr>
            <w:tcW w:w="2835" w:type="dxa"/>
            <w:shd w:val="clear" w:color="auto" w:fill="D9E2F3"/>
            <w:vAlign w:val="center"/>
          </w:tcPr>
          <w:p w14:paraId="2A7F345B"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6D0857FB"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7C6D2152" w14:textId="77777777" w:rsidTr="00220899">
        <w:tc>
          <w:tcPr>
            <w:tcW w:w="2835" w:type="dxa"/>
            <w:shd w:val="clear" w:color="auto" w:fill="D9E2F3"/>
            <w:vAlign w:val="center"/>
          </w:tcPr>
          <w:p w14:paraId="27D1368C"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02667E9" w14:textId="77777777" w:rsidR="00220899" w:rsidRPr="00FD1EE4" w:rsidRDefault="00220899" w:rsidP="00220899">
            <w:pPr>
              <w:spacing w:before="240" w:after="240"/>
              <w:rPr>
                <w:rFonts w:ascii="GHEA Grapalat" w:eastAsia="GHEA Grapalat" w:hAnsi="GHEA Grapalat" w:cs="GHEA Grapalat"/>
              </w:rPr>
            </w:pPr>
          </w:p>
        </w:tc>
      </w:tr>
    </w:tbl>
    <w:p w14:paraId="01A4322A" w14:textId="77777777"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14:paraId="7A9A6B95" w14:textId="77777777" w:rsidTr="00220899">
        <w:trPr>
          <w:trHeight w:val="853"/>
        </w:trPr>
        <w:tc>
          <w:tcPr>
            <w:tcW w:w="2835" w:type="dxa"/>
            <w:vMerge w:val="restart"/>
            <w:shd w:val="clear" w:color="auto" w:fill="D9E2F3"/>
            <w:vAlign w:val="center"/>
          </w:tcPr>
          <w:p w14:paraId="132533FA" w14:textId="77777777"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1547B293"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72A37613" w14:textId="77777777" w:rsidTr="00220899">
        <w:trPr>
          <w:trHeight w:val="850"/>
        </w:trPr>
        <w:tc>
          <w:tcPr>
            <w:tcW w:w="2835" w:type="dxa"/>
            <w:vMerge/>
            <w:shd w:val="clear" w:color="auto" w:fill="D9E2F3"/>
            <w:vAlign w:val="center"/>
          </w:tcPr>
          <w:p w14:paraId="111E21D7" w14:textId="77777777"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C04E3C9"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56D72B99" w14:textId="77777777" w:rsidTr="00220899">
        <w:trPr>
          <w:trHeight w:val="850"/>
        </w:trPr>
        <w:tc>
          <w:tcPr>
            <w:tcW w:w="2835" w:type="dxa"/>
            <w:vMerge/>
            <w:shd w:val="clear" w:color="auto" w:fill="D9E2F3"/>
            <w:vAlign w:val="center"/>
          </w:tcPr>
          <w:p w14:paraId="03F5B1DD" w14:textId="77777777"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3B5219D"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0452D8EC" w14:textId="77777777" w:rsidTr="00220899">
        <w:trPr>
          <w:trHeight w:val="850"/>
        </w:trPr>
        <w:tc>
          <w:tcPr>
            <w:tcW w:w="2835" w:type="dxa"/>
            <w:vMerge/>
            <w:shd w:val="clear" w:color="auto" w:fill="D9E2F3"/>
            <w:vAlign w:val="center"/>
          </w:tcPr>
          <w:p w14:paraId="17B062D4" w14:textId="77777777"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4CC151D"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4D1D8B8E" w14:textId="77777777" w:rsidTr="00220899">
        <w:trPr>
          <w:trHeight w:val="850"/>
        </w:trPr>
        <w:tc>
          <w:tcPr>
            <w:tcW w:w="2835" w:type="dxa"/>
            <w:vMerge/>
            <w:shd w:val="clear" w:color="auto" w:fill="D9E2F3"/>
            <w:vAlign w:val="center"/>
          </w:tcPr>
          <w:p w14:paraId="795891F9" w14:textId="77777777"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5E4FF28" w14:textId="77777777" w:rsidR="00220899" w:rsidRPr="00FD1EE4" w:rsidRDefault="00220899" w:rsidP="00220899">
            <w:pPr>
              <w:spacing w:before="240" w:after="240"/>
              <w:rPr>
                <w:rFonts w:ascii="GHEA Grapalat" w:eastAsia="GHEA Grapalat" w:hAnsi="GHEA Grapalat" w:cs="GHEA Grapalat"/>
              </w:rPr>
            </w:pPr>
          </w:p>
        </w:tc>
      </w:tr>
    </w:tbl>
    <w:p w14:paraId="017FA141" w14:textId="77777777" w:rsidR="00220899"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14:paraId="0D1F0377" w14:textId="77777777" w:rsidTr="00220899">
        <w:tc>
          <w:tcPr>
            <w:tcW w:w="2835" w:type="dxa"/>
            <w:shd w:val="clear" w:color="auto" w:fill="D9E2F3"/>
            <w:vAlign w:val="center"/>
          </w:tcPr>
          <w:p w14:paraId="1859E5DA"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4BD38841"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738CD0BB" w14:textId="77777777" w:rsidTr="00220899">
        <w:tc>
          <w:tcPr>
            <w:tcW w:w="2835" w:type="dxa"/>
            <w:shd w:val="clear" w:color="auto" w:fill="D9E2F3"/>
            <w:vAlign w:val="center"/>
          </w:tcPr>
          <w:p w14:paraId="79D49FEE"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6D085409" w14:textId="77777777" w:rsidR="00220899" w:rsidRPr="00FD1EE4" w:rsidRDefault="00220899" w:rsidP="00220899">
            <w:pPr>
              <w:spacing w:before="240" w:after="240"/>
              <w:rPr>
                <w:rFonts w:ascii="GHEA Grapalat" w:eastAsia="GHEA Grapalat" w:hAnsi="GHEA Grapalat" w:cs="GHEA Grapalat"/>
              </w:rPr>
            </w:pPr>
          </w:p>
        </w:tc>
      </w:tr>
    </w:tbl>
    <w:p w14:paraId="7C3092B0" w14:textId="77777777" w:rsidR="00220899" w:rsidRPr="00FD1EE4" w:rsidRDefault="00220899" w:rsidP="00220899">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6E785468" w14:textId="77777777" w:rsidR="00220899" w:rsidRPr="001F2C4C" w:rsidRDefault="00220899" w:rsidP="001F2C4C">
      <w:pPr>
        <w:pStyle w:val="aff3"/>
        <w:numPr>
          <w:ilvl w:val="0"/>
          <w:numId w:val="28"/>
        </w:numPr>
        <w:pBdr>
          <w:top w:val="nil"/>
          <w:left w:val="nil"/>
          <w:bottom w:val="nil"/>
          <w:right w:val="nil"/>
          <w:between w:val="nil"/>
        </w:pBdr>
        <w:rPr>
          <w:rFonts w:ascii="GHEA Grapalat" w:eastAsia="GHEA Grapalat" w:hAnsi="GHEA Grapalat" w:cs="GHEA Grapalat"/>
          <w:b/>
          <w:color w:val="000000"/>
        </w:rPr>
      </w:pPr>
      <w:r w:rsidRPr="001F2C4C">
        <w:rPr>
          <w:rFonts w:ascii="GHEA Grapalat" w:eastAsia="GHEA Grapalat" w:hAnsi="GHEA Grapalat" w:cs="GHEA Grapalat"/>
          <w:b/>
          <w:color w:val="000000"/>
        </w:rPr>
        <w:lastRenderedPageBreak/>
        <w:t>Дополнительные примечания</w:t>
      </w:r>
    </w:p>
    <w:tbl>
      <w:tblPr>
        <w:tblStyle w:val="aff2"/>
        <w:tblW w:w="0" w:type="auto"/>
        <w:tblLayout w:type="fixed"/>
        <w:tblLook w:val="04A0" w:firstRow="1" w:lastRow="0" w:firstColumn="1" w:lastColumn="0" w:noHBand="0" w:noVBand="1"/>
      </w:tblPr>
      <w:tblGrid>
        <w:gridCol w:w="9016"/>
      </w:tblGrid>
      <w:tr w:rsidR="00220899" w:rsidRPr="00FD1EE4" w14:paraId="71D762CA" w14:textId="77777777" w:rsidTr="00220899">
        <w:tc>
          <w:tcPr>
            <w:tcW w:w="9016" w:type="dxa"/>
            <w:shd w:val="clear" w:color="auto" w:fill="DBE5F1" w:themeFill="accent1" w:themeFillTint="33"/>
          </w:tcPr>
          <w:p w14:paraId="194B1E55" w14:textId="77777777" w:rsidR="00220899" w:rsidRPr="00FD1EE4" w:rsidRDefault="00220899" w:rsidP="0022089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220899" w:rsidRPr="00FD1EE4" w14:paraId="6936332C" w14:textId="77777777" w:rsidTr="00220899">
        <w:trPr>
          <w:trHeight w:val="10187"/>
        </w:trPr>
        <w:tc>
          <w:tcPr>
            <w:tcW w:w="9016" w:type="dxa"/>
          </w:tcPr>
          <w:p w14:paraId="6EF5DD43" w14:textId="77777777" w:rsidR="00220899" w:rsidRPr="00FD1EE4" w:rsidRDefault="00220899" w:rsidP="00220899">
            <w:pPr>
              <w:rPr>
                <w:rFonts w:ascii="GHEA Grapalat" w:eastAsia="GHEA Grapalat" w:hAnsi="GHEA Grapalat" w:cs="GHEA Grapalat"/>
                <w:b/>
                <w:color w:val="000000"/>
              </w:rPr>
            </w:pPr>
          </w:p>
        </w:tc>
      </w:tr>
    </w:tbl>
    <w:p w14:paraId="5F56051C" w14:textId="77777777" w:rsidR="00220899" w:rsidRPr="00FD1EE4" w:rsidRDefault="00220899" w:rsidP="00220899">
      <w:pPr>
        <w:pBdr>
          <w:top w:val="nil"/>
          <w:left w:val="nil"/>
          <w:bottom w:val="nil"/>
          <w:right w:val="nil"/>
          <w:between w:val="nil"/>
        </w:pBdr>
        <w:rPr>
          <w:rFonts w:ascii="GHEA Grapalat" w:eastAsia="GHEA Grapalat" w:hAnsi="GHEA Grapalat" w:cs="GHEA Grapalat"/>
          <w:b/>
          <w:color w:val="000000"/>
        </w:rPr>
      </w:pPr>
    </w:p>
    <w:p w14:paraId="020EF31E" w14:textId="77777777" w:rsidR="00220899" w:rsidRDefault="00220899" w:rsidP="00220899">
      <w:pPr>
        <w:rPr>
          <w:rFonts w:ascii="GHEA Grapalat" w:hAnsi="GHEA Grapalat"/>
          <w:b/>
        </w:rPr>
      </w:pPr>
    </w:p>
    <w:p w14:paraId="1291879D" w14:textId="77777777" w:rsidR="00220899" w:rsidRDefault="00220899" w:rsidP="00220899">
      <w:pPr>
        <w:rPr>
          <w:rFonts w:ascii="GHEA Grapalat" w:hAnsi="GHEA Grapalat"/>
          <w:b/>
        </w:rPr>
      </w:pPr>
      <w:r>
        <w:rPr>
          <w:rFonts w:ascii="GHEA Grapalat" w:hAnsi="GHEA Grapalat"/>
          <w:b/>
        </w:rPr>
        <w:br w:type="page"/>
      </w:r>
    </w:p>
    <w:p w14:paraId="740C50F9" w14:textId="77777777" w:rsidR="00220899" w:rsidRDefault="00220899" w:rsidP="00220899">
      <w:pPr>
        <w:spacing w:line="360" w:lineRule="auto"/>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14:paraId="178B677B" w14:textId="77777777" w:rsidR="00220899" w:rsidRPr="00490465" w:rsidRDefault="00220899" w:rsidP="00220899">
      <w:pPr>
        <w:spacing w:line="360" w:lineRule="auto"/>
        <w:jc w:val="center"/>
        <w:rPr>
          <w:rFonts w:ascii="GHEA Grapalat" w:hAnsi="GHEA Grapalat"/>
          <w:b/>
          <w:sz w:val="28"/>
          <w:szCs w:val="28"/>
          <w:lang w:val="hy-AM"/>
        </w:rPr>
      </w:pPr>
    </w:p>
    <w:p w14:paraId="5A0D9972" w14:textId="77777777" w:rsidR="00220899" w:rsidRPr="00092E73" w:rsidRDefault="00220899" w:rsidP="00220899">
      <w:pPr>
        <w:pStyle w:val="aff3"/>
        <w:numPr>
          <w:ilvl w:val="0"/>
          <w:numId w:val="29"/>
        </w:numPr>
        <w:spacing w:after="200" w:line="360" w:lineRule="auto"/>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56C49A5B" w14:textId="77777777" w:rsidR="00220899" w:rsidRPr="00092E73" w:rsidRDefault="00220899" w:rsidP="00220899">
      <w:pPr>
        <w:pStyle w:val="aff3"/>
        <w:numPr>
          <w:ilvl w:val="0"/>
          <w:numId w:val="30"/>
        </w:numPr>
        <w:spacing w:after="200" w:line="360" w:lineRule="auto"/>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4F627D22" w14:textId="77777777" w:rsidR="00220899" w:rsidRPr="00092E73" w:rsidRDefault="00220899" w:rsidP="00220899">
      <w:pPr>
        <w:pStyle w:val="aff3"/>
        <w:numPr>
          <w:ilvl w:val="0"/>
          <w:numId w:val="30"/>
        </w:numPr>
        <w:spacing w:after="200" w:line="360" w:lineRule="auto"/>
        <w:contextualSpacing/>
        <w:jc w:val="both"/>
        <w:rPr>
          <w:rFonts w:ascii="GHEA Grapalat" w:hAnsi="GHEA Grapalat"/>
        </w:rPr>
      </w:pPr>
      <w:r w:rsidRPr="00092E73">
        <w:rPr>
          <w:rFonts w:ascii="GHEA Grapalat" w:hAnsi="GHEA Grapalat"/>
        </w:rPr>
        <w:t>в подразделе  "Лицо,</w:t>
      </w:r>
      <w:r>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14:paraId="106766A8" w14:textId="77777777" w:rsidR="00220899" w:rsidRPr="00092E73" w:rsidRDefault="00220899" w:rsidP="00220899">
      <w:pPr>
        <w:pStyle w:val="aff3"/>
        <w:numPr>
          <w:ilvl w:val="0"/>
          <w:numId w:val="30"/>
        </w:numPr>
        <w:spacing w:after="200" w:line="360" w:lineRule="auto"/>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9DA04AF" w14:textId="77777777" w:rsidR="00220899" w:rsidRPr="00092E73" w:rsidRDefault="00220899" w:rsidP="00220899">
      <w:pPr>
        <w:pStyle w:val="aff3"/>
        <w:numPr>
          <w:ilvl w:val="0"/>
          <w:numId w:val="29"/>
        </w:numPr>
        <w:spacing w:after="200" w:line="360" w:lineRule="auto"/>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092E73">
        <w:rPr>
          <w:rFonts w:ascii="GHEA Grapalat" w:hAnsi="GHEA Grapalat"/>
        </w:rPr>
        <w:t>листингированы</w:t>
      </w:r>
      <w:proofErr w:type="spellEnd"/>
      <w:r w:rsidRPr="00092E73">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6BF29C9E" w14:textId="77777777" w:rsidR="00220899" w:rsidRPr="00092E73" w:rsidRDefault="00220899" w:rsidP="00220899">
      <w:pPr>
        <w:pStyle w:val="aff3"/>
        <w:numPr>
          <w:ilvl w:val="0"/>
          <w:numId w:val="31"/>
        </w:numPr>
        <w:spacing w:after="200" w:line="360" w:lineRule="auto"/>
        <w:contextualSpacing/>
        <w:jc w:val="both"/>
        <w:rPr>
          <w:rFonts w:ascii="GHEA Grapalat" w:hAnsi="GHEA Grapalat"/>
        </w:rPr>
      </w:pPr>
      <w:r w:rsidRPr="00092E73">
        <w:rPr>
          <w:rFonts w:ascii="GHEA Grapalat" w:hAnsi="GHEA Grapalat"/>
        </w:rPr>
        <w:t xml:space="preserve">в подразделе "Данные листинга акций" заполняется наименование фондовой биржи, указывая в скобках код биржи (Market </w:t>
      </w:r>
      <w:proofErr w:type="spellStart"/>
      <w:r w:rsidRPr="00092E73">
        <w:rPr>
          <w:rFonts w:ascii="GHEA Grapalat" w:hAnsi="GHEA Grapalat"/>
        </w:rPr>
        <w:t>Identifier</w:t>
      </w:r>
      <w:proofErr w:type="spellEnd"/>
      <w:r w:rsidRPr="00092E73">
        <w:rPr>
          <w:rFonts w:ascii="GHEA Grapalat" w:hAnsi="GHEA Grapalat"/>
        </w:rPr>
        <w:t xml:space="preserve"> Code), где </w:t>
      </w:r>
      <w:proofErr w:type="spellStart"/>
      <w:r w:rsidRPr="00092E73">
        <w:rPr>
          <w:rFonts w:ascii="GHEA Grapalat" w:hAnsi="GHEA Grapalat"/>
        </w:rPr>
        <w:t>листингированы</w:t>
      </w:r>
      <w:proofErr w:type="spellEnd"/>
      <w:r w:rsidRPr="00092E73">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56F3A94" w14:textId="77777777" w:rsidR="00220899" w:rsidRPr="00092E73" w:rsidRDefault="00220899" w:rsidP="00220899">
      <w:pPr>
        <w:pStyle w:val="aff3"/>
        <w:numPr>
          <w:ilvl w:val="0"/>
          <w:numId w:val="31"/>
        </w:numPr>
        <w:spacing w:after="200" w:line="360" w:lineRule="auto"/>
        <w:contextualSpacing/>
        <w:jc w:val="both"/>
        <w:rPr>
          <w:rFonts w:ascii="GHEA Grapalat" w:hAnsi="GHEA Grapalat"/>
        </w:rPr>
      </w:pPr>
      <w:r w:rsidRPr="00092E73">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w:t>
      </w:r>
      <w:r w:rsidRPr="00092E73">
        <w:rPr>
          <w:rFonts w:ascii="GHEA Grapalat" w:hAnsi="GHEA Grapalat"/>
        </w:rPr>
        <w:lastRenderedPageBreak/>
        <w:t>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727303C" w14:textId="77777777" w:rsidR="00220899" w:rsidRPr="00092E73" w:rsidRDefault="00220899" w:rsidP="00220899">
      <w:pPr>
        <w:pStyle w:val="aff3"/>
        <w:numPr>
          <w:ilvl w:val="0"/>
          <w:numId w:val="31"/>
        </w:numPr>
        <w:spacing w:after="200" w:line="360" w:lineRule="auto"/>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57239ED" w14:textId="77777777" w:rsidR="00220899" w:rsidRPr="00092E73" w:rsidRDefault="00220899" w:rsidP="00220899">
      <w:pPr>
        <w:pStyle w:val="aff3"/>
        <w:numPr>
          <w:ilvl w:val="0"/>
          <w:numId w:val="29"/>
        </w:numPr>
        <w:spacing w:after="200" w:line="360" w:lineRule="auto"/>
        <w:ind w:left="0"/>
        <w:contextualSpacing/>
        <w:jc w:val="both"/>
        <w:rPr>
          <w:rFonts w:ascii="GHEA Grapalat" w:hAnsi="GHEA Grapalat"/>
        </w:rPr>
      </w:pPr>
      <w:r w:rsidRPr="00092E73">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92E73">
        <w:rPr>
          <w:rFonts w:ascii="GHEA Grapalat" w:hAnsi="GHEA Grapalat"/>
        </w:rPr>
        <w:t>организациий</w:t>
      </w:r>
      <w:proofErr w:type="spellEnd"/>
      <w:r w:rsidRPr="00092E73">
        <w:rPr>
          <w:rFonts w:ascii="GHEA Grapalat" w:hAnsi="GHEA Grapalat"/>
        </w:rPr>
        <w:t>. В этом разделе подразделы заполняются следующими правилами</w:t>
      </w:r>
      <w:r w:rsidRPr="00092E73">
        <w:rPr>
          <w:rFonts w:ascii="Cambria Math" w:eastAsia="MS Mincho" w:hAnsi="Cambria Math" w:cs="Cambria Math"/>
        </w:rPr>
        <w:t>․</w:t>
      </w:r>
    </w:p>
    <w:p w14:paraId="2A25018E" w14:textId="77777777" w:rsidR="00220899" w:rsidRPr="00092E73" w:rsidRDefault="00220899" w:rsidP="00220899">
      <w:pPr>
        <w:pStyle w:val="aff3"/>
        <w:numPr>
          <w:ilvl w:val="0"/>
          <w:numId w:val="32"/>
        </w:numPr>
        <w:spacing w:after="200" w:line="360" w:lineRule="auto"/>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92E73">
        <w:rPr>
          <w:rFonts w:ascii="GHEA Grapalat" w:hAnsi="GHEA Grapalat"/>
        </w:rPr>
        <w:t>муниципалитета.В</w:t>
      </w:r>
      <w:proofErr w:type="spellEnd"/>
      <w:r w:rsidRPr="00092E73">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8B970DC" w14:textId="77777777" w:rsidR="00220899" w:rsidRPr="00092E73" w:rsidRDefault="00220899" w:rsidP="00220899">
      <w:pPr>
        <w:spacing w:line="360" w:lineRule="auto"/>
        <w:ind w:left="-360"/>
        <w:jc w:val="both"/>
        <w:rPr>
          <w:rFonts w:ascii="GHEA Grapalat" w:hAnsi="GHEA Grapalat"/>
        </w:rPr>
      </w:pPr>
      <w:r w:rsidRPr="00092E73">
        <w:rPr>
          <w:rFonts w:ascii="GHEA Grapalat" w:hAnsi="GHEA Grapalat"/>
        </w:rPr>
        <w:t xml:space="preserve">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w:t>
      </w:r>
      <w:r w:rsidRPr="00092E73">
        <w:rPr>
          <w:rFonts w:ascii="GHEA Grapalat" w:hAnsi="GHEA Grapalat"/>
        </w:rPr>
        <w:lastRenderedPageBreak/>
        <w:t>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D2BA4AE" w14:textId="77777777" w:rsidR="00220899" w:rsidRPr="00092E73" w:rsidRDefault="00220899" w:rsidP="00220899">
      <w:pPr>
        <w:pStyle w:val="aff3"/>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14:paraId="7E596B3E" w14:textId="77777777" w:rsidR="00220899" w:rsidRPr="00092E73" w:rsidRDefault="00220899" w:rsidP="00220899">
      <w:pPr>
        <w:pStyle w:val="aff3"/>
        <w:numPr>
          <w:ilvl w:val="0"/>
          <w:numId w:val="33"/>
        </w:numPr>
        <w:spacing w:after="200" w:line="360" w:lineRule="auto"/>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47742707" w14:textId="77777777"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4E0A1AF9" w14:textId="77777777"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14:paraId="74B99DB8" w14:textId="77777777"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0FE47ED4" w14:textId="77777777" w:rsidR="00220899" w:rsidRPr="00092E73" w:rsidRDefault="00220899" w:rsidP="00220899">
      <w:pPr>
        <w:spacing w:line="360" w:lineRule="auto"/>
        <w:ind w:left="-375"/>
        <w:jc w:val="both"/>
        <w:rPr>
          <w:rFonts w:ascii="GHEA Grapalat" w:hAnsi="GHEA Grapalat"/>
        </w:rPr>
      </w:pPr>
      <w:r w:rsidRPr="00092E73">
        <w:rPr>
          <w:rFonts w:ascii="GHEA Grapalat" w:hAnsi="GHEA Grapalat"/>
        </w:rPr>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92E73">
        <w:rPr>
          <w:rFonts w:ascii="GHEA Grapalat" w:hAnsi="GHEA Grapalat"/>
        </w:rPr>
        <w:t>реальнго</w:t>
      </w:r>
      <w:proofErr w:type="spellEnd"/>
      <w:r w:rsidRPr="00092E73">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4BE23C8B" w14:textId="77777777" w:rsidR="00220899" w:rsidRPr="00092E73" w:rsidRDefault="00220899" w:rsidP="00220899">
      <w:pPr>
        <w:spacing w:line="360" w:lineRule="auto"/>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w:t>
      </w:r>
      <w:r w:rsidRPr="00092E73">
        <w:rPr>
          <w:rFonts w:ascii="GHEA Grapalat" w:hAnsi="GHEA Grapalat"/>
        </w:rPr>
        <w:lastRenderedPageBreak/>
        <w:t xml:space="preserve">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proofErr w:type="spellStart"/>
      <w:r w:rsidRPr="00092E73">
        <w:rPr>
          <w:rFonts w:ascii="GHEA Grapalat" w:hAnsi="GHEA Grapalat"/>
        </w:rPr>
        <w:t>рганизации</w:t>
      </w:r>
      <w:proofErr w:type="spellEnd"/>
      <w:r w:rsidRPr="00092E73">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proofErr w:type="spellStart"/>
      <w:r w:rsidRPr="00092E73">
        <w:rPr>
          <w:rFonts w:ascii="GHEA Grapalat" w:hAnsi="GHEA Grapalat"/>
        </w:rPr>
        <w:t>рганизации</w:t>
      </w:r>
      <w:proofErr w:type="spellEnd"/>
      <w:r w:rsidRPr="00092E73">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proofErr w:type="spellStart"/>
      <w:r w:rsidRPr="00092E73">
        <w:rPr>
          <w:rFonts w:ascii="GHEA Grapalat" w:hAnsi="GHEA Grapalat"/>
        </w:rPr>
        <w:t>рганизации</w:t>
      </w:r>
      <w:proofErr w:type="spellEnd"/>
      <w:r w:rsidRPr="00092E73">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41397CCF" w14:textId="77777777" w:rsidR="00220899" w:rsidRPr="00092E73" w:rsidRDefault="00220899" w:rsidP="00220899">
      <w:pPr>
        <w:spacing w:line="360" w:lineRule="auto"/>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proofErr w:type="spellStart"/>
      <w:r w:rsidRPr="00092E73">
        <w:rPr>
          <w:rFonts w:ascii="GHEA Grapalat" w:hAnsi="GHEA Grapalat"/>
        </w:rPr>
        <w:t>рганизацию</w:t>
      </w:r>
      <w:proofErr w:type="spellEnd"/>
      <w:r w:rsidRPr="00092E73">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5575E2A5"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14:paraId="2684BECB" w14:textId="77777777" w:rsidR="00220899" w:rsidRPr="00092E73" w:rsidRDefault="00220899" w:rsidP="00220899">
      <w:pPr>
        <w:spacing w:line="360" w:lineRule="auto"/>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proofErr w:type="spellStart"/>
      <w:r w:rsidRPr="00092E73">
        <w:rPr>
          <w:rFonts w:ascii="GHEA Grapalat" w:hAnsi="GHEA Grapalat"/>
        </w:rPr>
        <w:t>ым</w:t>
      </w:r>
      <w:proofErr w:type="spellEnd"/>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xml:space="preserve">. В этом подразделе отметки производятся с учетом правил, </w:t>
      </w:r>
      <w:r w:rsidRPr="00092E73">
        <w:rPr>
          <w:rFonts w:ascii="GHEA Grapalat" w:hAnsi="GHEA Grapalat"/>
        </w:rPr>
        <w:lastRenderedPageBreak/>
        <w:t>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14:paraId="4D9825F8"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14:paraId="60F58C15" w14:textId="77777777" w:rsidR="00220899" w:rsidRPr="00092E73" w:rsidRDefault="00220899" w:rsidP="00220899">
      <w:pPr>
        <w:spacing w:line="360" w:lineRule="auto"/>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proofErr w:type="spellStart"/>
      <w:r w:rsidRPr="00092E73">
        <w:rPr>
          <w:rFonts w:ascii="GHEA Grapalat" w:hAnsi="GHEA Grapalat"/>
        </w:rPr>
        <w:t>отстраня</w:t>
      </w:r>
      <w:proofErr w:type="spellEnd"/>
      <w:r w:rsidRPr="00092E73">
        <w:rPr>
          <w:rFonts w:ascii="GHEA Grapalat" w:hAnsi="GHEA Grapalat"/>
          <w:lang w:val="hy-AM"/>
        </w:rPr>
        <w:t>ть большинство членов органов управления юридического лица;</w:t>
      </w:r>
    </w:p>
    <w:p w14:paraId="470BFE89"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32309FBE"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0E6D0AED"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14:paraId="0848E3D8"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proofErr w:type="spellStart"/>
      <w:r w:rsidRPr="00092E73">
        <w:rPr>
          <w:rFonts w:ascii="GHEA Grapalat" w:hAnsi="GHEA Grapalat"/>
        </w:rPr>
        <w:t>рганизацию</w:t>
      </w:r>
      <w:proofErr w:type="spellEnd"/>
      <w:r w:rsidRPr="00092E73">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F597C5B" w14:textId="77777777" w:rsidR="00220899" w:rsidRPr="00092E73" w:rsidRDefault="00220899" w:rsidP="00220899">
      <w:pPr>
        <w:spacing w:line="360" w:lineRule="auto"/>
        <w:jc w:val="both"/>
        <w:rPr>
          <w:rFonts w:ascii="GHEA Grapalat" w:eastAsia="GHEA Grapalat" w:hAnsi="GHEA Grapalat" w:cs="GHEA Grapalat"/>
        </w:rPr>
      </w:pPr>
      <w:r w:rsidRPr="00092E73">
        <w:rPr>
          <w:rFonts w:ascii="GHEA Grapalat" w:eastAsia="GHEA Grapalat" w:hAnsi="GHEA Grapalat" w:cs="GHEA Grapalat"/>
        </w:rPr>
        <w:lastRenderedPageBreak/>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14:paraId="57049350"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14:paraId="65943F66"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14:paraId="03511602"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8C5F80F"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3DCA2D2C"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92E73">
        <w:rPr>
          <w:rFonts w:ascii="GHEA Grapalat" w:hAnsi="GHEA Grapalat"/>
        </w:rPr>
        <w:t>листингуются</w:t>
      </w:r>
      <w:proofErr w:type="spellEnd"/>
      <w:r w:rsidRPr="00092E73">
        <w:rPr>
          <w:rFonts w:ascii="GHEA Grapalat" w:hAnsi="GHEA Grapalat"/>
        </w:rPr>
        <w:t xml:space="preserve"> на регулируемом рынке. В этом подразделе заполняется название фондовой биржи, указывая в скобках код биржи (Market </w:t>
      </w:r>
      <w:proofErr w:type="spellStart"/>
      <w:r w:rsidRPr="00092E73">
        <w:rPr>
          <w:rFonts w:ascii="GHEA Grapalat" w:hAnsi="GHEA Grapalat"/>
        </w:rPr>
        <w:t>Identifier</w:t>
      </w:r>
      <w:proofErr w:type="spellEnd"/>
      <w:r w:rsidRPr="00092E73">
        <w:rPr>
          <w:rFonts w:ascii="GHEA Grapalat" w:hAnsi="GHEA Grapalat"/>
        </w:rPr>
        <w:t xml:space="preserve"> Code), где </w:t>
      </w:r>
      <w:proofErr w:type="spellStart"/>
      <w:r w:rsidRPr="00092E73">
        <w:rPr>
          <w:rFonts w:ascii="GHEA Grapalat" w:hAnsi="GHEA Grapalat"/>
        </w:rPr>
        <w:t>листингуются</w:t>
      </w:r>
      <w:proofErr w:type="spellEnd"/>
      <w:r w:rsidRPr="00092E73">
        <w:rPr>
          <w:rFonts w:ascii="GHEA Grapalat" w:hAnsi="GHEA Grapalat"/>
        </w:rPr>
        <w:t xml:space="preserve"> акции юридического лица, а также ссылается на имеющиеся на бирже документы.</w:t>
      </w:r>
    </w:p>
    <w:p w14:paraId="1033B3AC"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6. Раздел 6 декларации (Дополнительные </w:t>
      </w:r>
      <w:r w:rsidR="000A4322">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2A809A4A"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w:t>
      </w:r>
    </w:p>
    <w:p w14:paraId="22ABC354" w14:textId="77777777" w:rsidR="00220899" w:rsidRDefault="00220899" w:rsidP="00220899">
      <w:pPr>
        <w:contextualSpacing/>
        <w:jc w:val="both"/>
        <w:rPr>
          <w:rFonts w:ascii="GHEA Grapalat" w:hAnsi="GHEA Grapalat"/>
          <w:sz w:val="28"/>
          <w:szCs w:val="28"/>
        </w:rPr>
      </w:pPr>
    </w:p>
    <w:p w14:paraId="32713B11" w14:textId="77777777" w:rsidR="00220899" w:rsidRDefault="00220899" w:rsidP="00220899">
      <w:pPr>
        <w:contextualSpacing/>
        <w:jc w:val="both"/>
        <w:rPr>
          <w:rFonts w:ascii="GHEA Grapalat" w:hAnsi="GHEA Grapalat"/>
          <w:sz w:val="28"/>
          <w:szCs w:val="28"/>
        </w:rPr>
      </w:pPr>
    </w:p>
    <w:p w14:paraId="3CF3D4F1" w14:textId="77777777" w:rsidR="00220899" w:rsidRPr="009E5671" w:rsidRDefault="00220899" w:rsidP="00220899">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14:paraId="713CEC40" w14:textId="77777777" w:rsidR="00220899" w:rsidRPr="009E5671" w:rsidRDefault="00220899" w:rsidP="00220899">
      <w:pPr>
        <w:contextualSpacing/>
        <w:jc w:val="both"/>
        <w:rPr>
          <w:rFonts w:ascii="GHEA Grapalat" w:hAnsi="GHEA Grapalat"/>
          <w:i/>
          <w:sz w:val="20"/>
          <w:szCs w:val="20"/>
        </w:rPr>
      </w:pPr>
      <w:r w:rsidRPr="00B27FD9">
        <w:rPr>
          <w:rFonts w:ascii="GHEA Grapalat" w:hAnsi="GHEA Grapalat"/>
          <w:i/>
          <w:sz w:val="20"/>
          <w:szCs w:val="20"/>
        </w:rPr>
        <w:t>** Приложение 1.</w:t>
      </w:r>
      <w:r w:rsidR="00917D0C" w:rsidRPr="00B27FD9">
        <w:rPr>
          <w:rFonts w:ascii="GHEA Grapalat" w:hAnsi="GHEA Grapalat"/>
          <w:i/>
          <w:sz w:val="20"/>
          <w:szCs w:val="20"/>
        </w:rPr>
        <w:t>2</w:t>
      </w:r>
      <w:r w:rsidRPr="00B27FD9">
        <w:rPr>
          <w:rFonts w:ascii="GHEA Grapalat" w:hAnsi="GHEA Grapalat"/>
          <w:i/>
          <w:sz w:val="20"/>
          <w:szCs w:val="20"/>
        </w:rPr>
        <w:t xml:space="preserve"> не представляется участником</w:t>
      </w:r>
      <w:r w:rsidR="00C87B15" w:rsidRPr="009822B2">
        <w:rPr>
          <w:rFonts w:ascii="GHEA Grapalat" w:hAnsi="GHEA Grapalat"/>
          <w:i/>
          <w:sz w:val="20"/>
          <w:szCs w:val="20"/>
        </w:rPr>
        <w:t>,</w:t>
      </w:r>
      <w:r w:rsidRPr="00B27FD9">
        <w:rPr>
          <w:rFonts w:ascii="GHEA Grapalat" w:hAnsi="GHEA Grapalat"/>
          <w:i/>
          <w:sz w:val="20"/>
          <w:szCs w:val="20"/>
        </w:rPr>
        <w:t xml:space="preserve"> </w:t>
      </w:r>
      <w:r w:rsidR="00DA698A" w:rsidRPr="009822B2">
        <w:rPr>
          <w:rFonts w:ascii="GHEA Grapalat" w:hAnsi="GHEA Grapalat"/>
          <w:i/>
          <w:sz w:val="20"/>
          <w:szCs w:val="20"/>
        </w:rPr>
        <w:t xml:space="preserve">если он является резидентом РА, </w:t>
      </w:r>
      <w:r w:rsidRPr="009E5671">
        <w:rPr>
          <w:rFonts w:ascii="GHEA Grapalat" w:hAnsi="GHEA Grapalat"/>
          <w:i/>
          <w:sz w:val="20"/>
          <w:szCs w:val="20"/>
        </w:rPr>
        <w:t>а также в случае, если участник является индивидуальным предпринимателем или физическим лицом.</w:t>
      </w:r>
    </w:p>
    <w:p w14:paraId="49405720" w14:textId="77777777" w:rsidR="00220899" w:rsidRDefault="00220899" w:rsidP="00220899">
      <w:pPr>
        <w:rPr>
          <w:rFonts w:ascii="GHEA Grapalat" w:hAnsi="GHEA Grapalat"/>
          <w:b/>
        </w:rPr>
      </w:pPr>
    </w:p>
    <w:p w14:paraId="445B347A" w14:textId="77777777" w:rsidR="00220899" w:rsidRDefault="00220899" w:rsidP="00220899">
      <w:pPr>
        <w:rPr>
          <w:rFonts w:ascii="GHEA Grapalat" w:hAnsi="GHEA Grapalat"/>
          <w:b/>
        </w:rPr>
      </w:pPr>
      <w:r>
        <w:rPr>
          <w:rFonts w:ascii="GHEA Grapalat" w:hAnsi="GHEA Grapalat"/>
          <w:b/>
        </w:rPr>
        <w:br w:type="page"/>
      </w:r>
    </w:p>
    <w:p w14:paraId="79F8FB97" w14:textId="77777777" w:rsidR="00220899" w:rsidRDefault="00220899">
      <w:pPr>
        <w:rPr>
          <w:rFonts w:ascii="GHEA Grapalat" w:hAnsi="GHEA Grapalat"/>
          <w:b/>
        </w:rPr>
      </w:pPr>
    </w:p>
    <w:p w14:paraId="5FD8D6CD" w14:textId="77777777"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14:paraId="1CB5558F" w14:textId="6FD5DBC7"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B36AC2">
        <w:rPr>
          <w:rFonts w:ascii="GHEA Grapalat" w:hAnsi="GHEA Grapalat"/>
          <w:b/>
          <w:sz w:val="24"/>
          <w:szCs w:val="24"/>
        </w:rPr>
        <w:t>запросе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A5412D">
        <w:rPr>
          <w:rFonts w:ascii="GHEA Grapalat" w:hAnsi="GHEA Grapalat"/>
          <w:b/>
          <w:sz w:val="24"/>
          <w:szCs w:val="24"/>
        </w:rPr>
        <w:t>ԳՀԱՇՁԲ-ՀՎԿԱԿ-2025-65</w:t>
      </w:r>
      <w:r w:rsidR="007C03E1">
        <w:rPr>
          <w:rFonts w:ascii="GHEA Grapalat" w:hAnsi="GHEA Grapalat"/>
          <w:b/>
          <w:sz w:val="24"/>
          <w:szCs w:val="24"/>
        </w:rPr>
        <w:t xml:space="preserve">        </w:t>
      </w:r>
      <w:r w:rsidR="006132ED">
        <w:rPr>
          <w:rFonts w:ascii="GHEA Grapalat" w:hAnsi="GHEA Grapalat"/>
          <w:b/>
          <w:sz w:val="24"/>
          <w:szCs w:val="24"/>
        </w:rPr>
        <w:t>"</w:t>
      </w:r>
      <w:r w:rsidR="00DC619D">
        <w:rPr>
          <w:rStyle w:val="af6"/>
          <w:rFonts w:ascii="GHEA Grapalat" w:hAnsi="GHEA Grapalat"/>
          <w:b/>
          <w:sz w:val="24"/>
          <w:szCs w:val="24"/>
        </w:rPr>
        <w:footnoteReference w:customMarkFollows="1" w:id="5"/>
        <w:t>*</w:t>
      </w:r>
    </w:p>
    <w:p w14:paraId="73A015AE" w14:textId="77777777" w:rsidR="00B2572B" w:rsidRPr="009044F1" w:rsidRDefault="00B2572B" w:rsidP="00B46D58">
      <w:pPr>
        <w:widowControl w:val="0"/>
        <w:spacing w:after="120"/>
        <w:ind w:firstLine="567"/>
        <w:jc w:val="center"/>
        <w:rPr>
          <w:rFonts w:ascii="GHEA Grapalat" w:hAnsi="GHEA Grapalat"/>
        </w:rPr>
      </w:pPr>
    </w:p>
    <w:p w14:paraId="5F6CA008"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65443B6E" w14:textId="77777777" w:rsidR="00B2572B" w:rsidRPr="009044F1" w:rsidRDefault="00B2572B" w:rsidP="00B46D58">
      <w:pPr>
        <w:widowControl w:val="0"/>
        <w:spacing w:after="120"/>
        <w:ind w:firstLine="567"/>
        <w:jc w:val="center"/>
        <w:rPr>
          <w:rFonts w:ascii="GHEA Grapalat" w:hAnsi="GHEA Grapalat"/>
        </w:rPr>
      </w:pPr>
    </w:p>
    <w:p w14:paraId="05A8D3B7" w14:textId="691C31C8"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B36AC2">
        <w:rPr>
          <w:rFonts w:ascii="GHEA Grapalat" w:hAnsi="GHEA Grapalat"/>
          <w:spacing w:val="-6"/>
        </w:rPr>
        <w:t>запросе котировок</w:t>
      </w:r>
      <w:r w:rsidRPr="005744FC">
        <w:rPr>
          <w:rFonts w:ascii="GHEA Grapalat" w:hAnsi="GHEA Grapalat"/>
          <w:spacing w:val="-6"/>
        </w:rPr>
        <w:t xml:space="preserve"> под кодом </w:t>
      </w:r>
      <w:r w:rsidR="006132ED">
        <w:rPr>
          <w:rFonts w:ascii="GHEA Grapalat" w:hAnsi="GHEA Grapalat"/>
          <w:spacing w:val="-6"/>
        </w:rPr>
        <w:t>"</w:t>
      </w:r>
      <w:r w:rsidR="00A5412D">
        <w:rPr>
          <w:rFonts w:ascii="GHEA Grapalat" w:hAnsi="GHEA Grapalat"/>
          <w:spacing w:val="-6"/>
        </w:rPr>
        <w:t>ԳՀԱՇՁԲ-ՀՎԿԱԿ-2025-65</w:t>
      </w:r>
      <w:r w:rsidR="007C03E1">
        <w:rPr>
          <w:rFonts w:ascii="GHEA Grapalat" w:hAnsi="GHEA Grapalat"/>
          <w:spacing w:val="-6"/>
        </w:rPr>
        <w:t xml:space="preserve">        </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38CEC469"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6F51BB12"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2D8293F5"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0572DF92"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6A7C27" w:rsidRPr="005744FC" w14:paraId="62961EC7" w14:textId="77777777" w:rsidTr="00CE62D4">
        <w:trPr>
          <w:trHeight w:val="916"/>
          <w:jc w:val="center"/>
        </w:trPr>
        <w:tc>
          <w:tcPr>
            <w:tcW w:w="1368" w:type="dxa"/>
            <w:tcBorders>
              <w:top w:val="single" w:sz="4" w:space="0" w:color="auto"/>
              <w:left w:val="single" w:sz="4" w:space="0" w:color="auto"/>
              <w:right w:val="single" w:sz="4" w:space="0" w:color="auto"/>
            </w:tcBorders>
            <w:vAlign w:val="center"/>
          </w:tcPr>
          <w:p w14:paraId="22F7950B" w14:textId="77777777" w:rsidR="006A7C27" w:rsidRPr="005744FC" w:rsidRDefault="006A7C2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0F1D98E5" w14:textId="77777777"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14:paraId="7D7F511F" w14:textId="77777777" w:rsidR="006A7C27" w:rsidRPr="00CE62D4" w:rsidRDefault="006A7C27"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1857FA7D" w14:textId="77777777" w:rsidR="006A7C27" w:rsidRPr="005744FC" w:rsidRDefault="006A7C27" w:rsidP="00B46D58">
            <w:pPr>
              <w:widowControl w:val="0"/>
              <w:jc w:val="center"/>
              <w:rPr>
                <w:rFonts w:ascii="GHEA Grapalat" w:hAnsi="GHEA Grapalat"/>
                <w:b/>
                <w:bCs/>
                <w:sz w:val="20"/>
                <w:szCs w:val="20"/>
              </w:rPr>
            </w:pPr>
            <w:r w:rsidRPr="00CE62D4">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14:paraId="02315A5E" w14:textId="77777777" w:rsidR="00CE62D4" w:rsidRDefault="006A7C27"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6"/>
              <w:t>**</w:t>
            </w:r>
          </w:p>
          <w:p w14:paraId="3A646A2B" w14:textId="77777777"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14:paraId="3949B8EF" w14:textId="77777777"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5C4873FA" w14:textId="77777777"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6A7C27" w:rsidRPr="005744FC" w14:paraId="517B6050" w14:textId="77777777"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342793C8" w14:textId="77777777"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D5D312D" w14:textId="77777777"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2B347D2A" w14:textId="77777777" w:rsidR="006A7C27" w:rsidRPr="005744FC" w:rsidRDefault="006A7C2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17B28ACE" w14:textId="77777777" w:rsidR="006A7C27" w:rsidRPr="00CE62D4" w:rsidRDefault="006A7C27"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3783AC72" w14:textId="77777777" w:rsidR="006A7C27" w:rsidRPr="005744FC" w:rsidRDefault="006A7C27" w:rsidP="006A7C27">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A7C27" w:rsidRPr="005744FC" w14:paraId="3AF4BB0B" w14:textId="77777777"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52AC12C" w14:textId="77777777"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54415BDF" w14:textId="77777777"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A6E5E43" w14:textId="77777777"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272331E5" w14:textId="77777777"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0C3DD3D8" w14:textId="77777777" w:rsidR="006A7C27" w:rsidRPr="005744FC" w:rsidRDefault="006A7C27" w:rsidP="00B46D58">
            <w:pPr>
              <w:widowControl w:val="0"/>
              <w:jc w:val="center"/>
              <w:rPr>
                <w:rFonts w:ascii="GHEA Grapalat" w:hAnsi="GHEA Grapalat"/>
                <w:sz w:val="20"/>
                <w:szCs w:val="20"/>
              </w:rPr>
            </w:pPr>
          </w:p>
        </w:tc>
      </w:tr>
      <w:tr w:rsidR="006A7C27" w:rsidRPr="005744FC" w14:paraId="27FCBC34" w14:textId="77777777" w:rsidTr="00DC2360">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59B869F7" w14:textId="77777777"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12C601D3" w14:textId="77777777"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140AE01" w14:textId="77777777"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3960389A" w14:textId="77777777"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3B68366D" w14:textId="77777777" w:rsidR="006A7C27" w:rsidRPr="005744FC" w:rsidRDefault="006A7C27" w:rsidP="00B46D58">
            <w:pPr>
              <w:widowControl w:val="0"/>
              <w:rPr>
                <w:rFonts w:ascii="GHEA Grapalat" w:hAnsi="GHEA Grapalat"/>
                <w:sz w:val="20"/>
                <w:szCs w:val="20"/>
              </w:rPr>
            </w:pPr>
          </w:p>
        </w:tc>
      </w:tr>
      <w:tr w:rsidR="006A7C27" w:rsidRPr="005744FC" w14:paraId="60F974A8" w14:textId="77777777"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5CCF11B" w14:textId="77777777"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424A66F6" w14:textId="77777777"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B5CB027" w14:textId="77777777"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6DDE9844" w14:textId="77777777"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0F844937" w14:textId="77777777" w:rsidR="006A7C27" w:rsidRPr="005744FC" w:rsidRDefault="006A7C27" w:rsidP="00B46D58">
            <w:pPr>
              <w:widowControl w:val="0"/>
              <w:jc w:val="center"/>
              <w:rPr>
                <w:rFonts w:ascii="GHEA Grapalat" w:hAnsi="GHEA Grapalat"/>
                <w:sz w:val="20"/>
                <w:szCs w:val="20"/>
              </w:rPr>
            </w:pPr>
          </w:p>
        </w:tc>
      </w:tr>
      <w:tr w:rsidR="006A7C27" w:rsidRPr="005744FC" w14:paraId="114885D7" w14:textId="77777777"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CFD3B47" w14:textId="77777777"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9D8025C" w14:textId="77777777"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EDF6F04" w14:textId="77777777"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0CB2E65D" w14:textId="77777777"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463C45A4" w14:textId="77777777" w:rsidR="006A7C27" w:rsidRPr="005744FC" w:rsidRDefault="006A7C27" w:rsidP="00B46D58">
            <w:pPr>
              <w:widowControl w:val="0"/>
              <w:jc w:val="center"/>
              <w:rPr>
                <w:rFonts w:ascii="GHEA Grapalat" w:hAnsi="GHEA Grapalat"/>
                <w:sz w:val="20"/>
                <w:szCs w:val="20"/>
              </w:rPr>
            </w:pPr>
          </w:p>
        </w:tc>
      </w:tr>
      <w:tr w:rsidR="006A7C27" w:rsidRPr="005744FC" w14:paraId="3B8209E1" w14:textId="77777777" w:rsidTr="00DC2360">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64333BE" w14:textId="77777777"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B24C10F" w14:textId="77777777"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C0F4FC3" w14:textId="77777777"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14:paraId="0273DAAA" w14:textId="77777777"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14:paraId="319851AC" w14:textId="77777777" w:rsidR="006A7C27" w:rsidRPr="005744FC" w:rsidRDefault="006A7C27" w:rsidP="00B46D58">
            <w:pPr>
              <w:widowControl w:val="0"/>
              <w:jc w:val="center"/>
              <w:rPr>
                <w:rFonts w:ascii="GHEA Grapalat" w:hAnsi="GHEA Grapalat"/>
                <w:sz w:val="20"/>
                <w:szCs w:val="20"/>
              </w:rPr>
            </w:pPr>
          </w:p>
        </w:tc>
      </w:tr>
    </w:tbl>
    <w:p w14:paraId="06C1D7C8"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557FBB5E"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2043E954" w14:textId="77777777" w:rsidR="00DC619D" w:rsidRPr="00D3436F" w:rsidRDefault="00DC619D" w:rsidP="00B46D58">
      <w:pPr>
        <w:widowControl w:val="0"/>
        <w:spacing w:after="160"/>
        <w:jc w:val="both"/>
        <w:rPr>
          <w:rFonts w:ascii="GHEA Grapalat" w:hAnsi="GHEA Grapalat"/>
          <w:lang w:val="es-ES"/>
        </w:rPr>
      </w:pPr>
    </w:p>
    <w:p w14:paraId="685B0FBC"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08777F6F" w14:textId="77777777" w:rsidR="00B217BB" w:rsidRDefault="00B217BB" w:rsidP="00B46D58">
      <w:pPr>
        <w:rPr>
          <w:rFonts w:ascii="GHEA Grapalat" w:hAnsi="GHEA Grapalat"/>
          <w:b/>
        </w:rPr>
      </w:pPr>
      <w:r>
        <w:rPr>
          <w:rFonts w:ascii="GHEA Grapalat" w:hAnsi="GHEA Grapalat"/>
          <w:b/>
        </w:rPr>
        <w:br w:type="page"/>
      </w:r>
    </w:p>
    <w:p w14:paraId="65DFD8BE" w14:textId="77777777" w:rsidR="003D2FE2" w:rsidRPr="002E4BC5"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5BEC" w:rsidRPr="002E4BC5">
        <w:rPr>
          <w:rFonts w:ascii="GHEA Grapalat" w:hAnsi="GHEA Grapalat"/>
          <w:i/>
          <w:sz w:val="22"/>
          <w:szCs w:val="22"/>
        </w:rPr>
        <w:t>2</w:t>
      </w:r>
    </w:p>
    <w:p w14:paraId="578AF007" w14:textId="3E207AAB"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B36AC2">
        <w:rPr>
          <w:rFonts w:ascii="GHEA Grapalat" w:hAnsi="GHEA Grapalat"/>
          <w:i/>
          <w:sz w:val="22"/>
          <w:szCs w:val="22"/>
        </w:rPr>
        <w:t>запросе котировок</w:t>
      </w:r>
      <w:r w:rsidRPr="00B138F3">
        <w:rPr>
          <w:rFonts w:ascii="GHEA Grapalat" w:hAnsi="GHEA Grapalat" w:cs="GHEA Grapalat"/>
          <w:i/>
          <w:sz w:val="22"/>
          <w:szCs w:val="22"/>
        </w:rPr>
        <w:br/>
      </w:r>
      <w:r w:rsidRPr="00B138F3">
        <w:rPr>
          <w:rFonts w:ascii="GHEA Grapalat" w:hAnsi="GHEA Grapalat"/>
          <w:i/>
          <w:sz w:val="22"/>
          <w:szCs w:val="22"/>
        </w:rPr>
        <w:t>под кодом "</w:t>
      </w:r>
      <w:r w:rsidR="00A5412D">
        <w:rPr>
          <w:rFonts w:ascii="GHEA Grapalat" w:hAnsi="GHEA Grapalat"/>
          <w:i/>
          <w:sz w:val="22"/>
          <w:szCs w:val="22"/>
        </w:rPr>
        <w:t>ԳՀԱՇՁԲ-ՀՎԿԱԿ-2025-65</w:t>
      </w:r>
      <w:r w:rsidR="007C03E1">
        <w:rPr>
          <w:rFonts w:ascii="GHEA Grapalat" w:hAnsi="GHEA Grapalat"/>
          <w:i/>
          <w:sz w:val="22"/>
          <w:szCs w:val="22"/>
        </w:rPr>
        <w:t xml:space="preserve"> </w:t>
      </w:r>
      <w:r w:rsidRPr="00B138F3">
        <w:rPr>
          <w:rFonts w:ascii="GHEA Grapalat" w:hAnsi="GHEA Grapalat"/>
          <w:i/>
          <w:sz w:val="22"/>
          <w:szCs w:val="22"/>
        </w:rPr>
        <w:t>"</w:t>
      </w:r>
      <w:r w:rsidRPr="00B138F3">
        <w:rPr>
          <w:rStyle w:val="af6"/>
          <w:rFonts w:ascii="GHEA Grapalat" w:hAnsi="GHEA Grapalat"/>
          <w:i/>
          <w:sz w:val="22"/>
          <w:szCs w:val="22"/>
        </w:rPr>
        <w:footnoteReference w:customMarkFollows="1" w:id="7"/>
        <w:t>*</w:t>
      </w:r>
    </w:p>
    <w:p w14:paraId="082711D1" w14:textId="77777777" w:rsidR="003D2FE2" w:rsidRPr="00B138F3" w:rsidRDefault="003D2FE2" w:rsidP="003D2FE2">
      <w:pPr>
        <w:widowControl w:val="0"/>
        <w:spacing w:after="160"/>
        <w:jc w:val="center"/>
        <w:rPr>
          <w:rFonts w:ascii="GHEA Grapalat" w:hAnsi="GHEA Grapalat"/>
          <w:b/>
          <w:sz w:val="22"/>
          <w:szCs w:val="22"/>
        </w:rPr>
      </w:pPr>
    </w:p>
    <w:p w14:paraId="5DE32729"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6E623E7C"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763C944E" w14:textId="77777777" w:rsidTr="00B932B8">
        <w:tc>
          <w:tcPr>
            <w:tcW w:w="4786" w:type="dxa"/>
          </w:tcPr>
          <w:p w14:paraId="4A041F25" w14:textId="77777777"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1B2BB146"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8"/>
              <w:t>**</w:t>
            </w:r>
          </w:p>
        </w:tc>
      </w:tr>
    </w:tbl>
    <w:p w14:paraId="0D12784A" w14:textId="77777777" w:rsidR="003D2FE2" w:rsidRPr="00B138F3" w:rsidRDefault="003D2FE2" w:rsidP="007C03E1">
      <w:pPr>
        <w:widowControl w:val="0"/>
        <w:rPr>
          <w:rFonts w:ascii="GHEA Grapalat" w:hAnsi="GHEA Grapalat" w:cs="GHEA Grapalat"/>
          <w:b/>
          <w:sz w:val="22"/>
          <w:szCs w:val="22"/>
        </w:rPr>
      </w:pPr>
    </w:p>
    <w:p w14:paraId="189D5D6B" w14:textId="77777777" w:rsidR="003D2FE2" w:rsidRPr="00B138F3" w:rsidRDefault="003D2FE2" w:rsidP="007C03E1">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68157DA1" w14:textId="77777777" w:rsidR="003D2FE2" w:rsidRPr="00985A25" w:rsidRDefault="003D2FE2" w:rsidP="007C03E1">
      <w:pPr>
        <w:widowControl w:val="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1B816654" w14:textId="77777777" w:rsidR="003D2FE2" w:rsidRPr="00985A25" w:rsidRDefault="003D2FE2" w:rsidP="007C03E1">
      <w:pPr>
        <w:widowControl w:val="0"/>
        <w:jc w:val="both"/>
        <w:rPr>
          <w:rFonts w:ascii="GHEA Grapalat" w:hAnsi="GHEA Grapalat"/>
          <w:sz w:val="22"/>
          <w:szCs w:val="22"/>
        </w:rPr>
      </w:pPr>
      <w:r w:rsidRPr="00985A25">
        <w:rPr>
          <w:rFonts w:ascii="GHEA Grapalat" w:hAnsi="GHEA Grapalat"/>
          <w:sz w:val="22"/>
          <w:szCs w:val="22"/>
        </w:rPr>
        <w:t>_________________________________________________________________________</w:t>
      </w:r>
    </w:p>
    <w:p w14:paraId="4E3F5A04" w14:textId="77777777" w:rsidR="003D2FE2" w:rsidRPr="00B138F3" w:rsidRDefault="003D2FE2" w:rsidP="007C03E1">
      <w:pPr>
        <w:widowControl w:val="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6F6D1973" w14:textId="77777777" w:rsidR="003D2FE2" w:rsidRPr="00B138F3" w:rsidRDefault="003D2FE2" w:rsidP="007C03E1">
      <w:pPr>
        <w:widowControl w:val="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4776545A" w14:textId="77777777" w:rsidR="003D2FE2" w:rsidRPr="00B138F3" w:rsidRDefault="003D2FE2" w:rsidP="007C03E1">
      <w:pPr>
        <w:widowControl w:val="0"/>
        <w:ind w:firstLine="709"/>
        <w:jc w:val="both"/>
        <w:rPr>
          <w:rFonts w:ascii="GHEA Grapalat" w:hAnsi="GHEA Grapalat" w:cs="GHEA Grapalat"/>
          <w:sz w:val="22"/>
          <w:szCs w:val="22"/>
        </w:rPr>
      </w:pPr>
    </w:p>
    <w:p w14:paraId="218ED90A" w14:textId="77777777" w:rsidR="003D2FE2" w:rsidRPr="00B138F3" w:rsidRDefault="003D2FE2" w:rsidP="007C03E1">
      <w:pPr>
        <w:widowControl w:val="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00290E08" w14:textId="77777777" w:rsidR="003D2FE2" w:rsidRPr="00B138F3" w:rsidRDefault="003D2FE2" w:rsidP="007C03E1">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420C01A1" w14:textId="77777777" w:rsidR="003D2FE2" w:rsidRPr="00B138F3" w:rsidRDefault="003D2FE2" w:rsidP="007C03E1">
      <w:pPr>
        <w:widowControl w:val="0"/>
        <w:tabs>
          <w:tab w:val="left" w:pos="284"/>
        </w:tabs>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61A74438" w14:textId="77777777" w:rsidR="003D2FE2" w:rsidRPr="00B138F3" w:rsidRDefault="003D2FE2" w:rsidP="007C03E1">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68F1128D" w14:textId="77777777" w:rsidR="003D2FE2" w:rsidRPr="00B138F3" w:rsidRDefault="003D2FE2" w:rsidP="007C03E1">
      <w:pPr>
        <w:widowControl w:val="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03618EE2" w14:textId="77777777" w:rsidR="003D2FE2" w:rsidRPr="00B138F3" w:rsidRDefault="003D2FE2" w:rsidP="007C03E1">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50B3178B"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14:paraId="019B061E"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3465F7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DC9961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9902D10"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1B1D9731"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93E02DC"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w:t>
      </w:r>
      <w:r w:rsidRPr="00B138F3">
        <w:rPr>
          <w:rFonts w:ascii="GHEA Grapalat" w:hAnsi="GHEA Grapalat"/>
          <w:sz w:val="22"/>
          <w:szCs w:val="22"/>
        </w:rPr>
        <w:lastRenderedPageBreak/>
        <w:t>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3B00A221" w14:textId="77777777" w:rsidR="003D2FE2" w:rsidRPr="00B138F3" w:rsidRDefault="003D2FE2" w:rsidP="007C03E1">
      <w:pPr>
        <w:widowControl w:val="0"/>
        <w:tabs>
          <w:tab w:val="left" w:pos="1134"/>
        </w:tabs>
        <w:ind w:firstLine="562"/>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225892DF" w14:textId="77777777" w:rsidR="003D2FE2" w:rsidRPr="00B138F3" w:rsidRDefault="003D2FE2" w:rsidP="007C03E1">
      <w:pPr>
        <w:widowControl w:val="0"/>
        <w:tabs>
          <w:tab w:val="left" w:pos="1134"/>
        </w:tabs>
        <w:ind w:firstLine="562"/>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3B074868" w14:textId="77777777" w:rsidR="003D2FE2" w:rsidRPr="00B138F3" w:rsidRDefault="003D2FE2" w:rsidP="007C03E1">
      <w:pPr>
        <w:widowControl w:val="0"/>
        <w:tabs>
          <w:tab w:val="left" w:pos="1134"/>
        </w:tabs>
        <w:ind w:firstLine="562"/>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21719DFE" w14:textId="77777777" w:rsidR="003D2FE2" w:rsidRPr="00B138F3" w:rsidRDefault="003D2FE2" w:rsidP="007C03E1">
      <w:pPr>
        <w:widowControl w:val="0"/>
        <w:tabs>
          <w:tab w:val="left" w:pos="1134"/>
        </w:tabs>
        <w:ind w:firstLine="562"/>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1EC6D571"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4CF7246B"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D335BF">
        <w:rPr>
          <w:rFonts w:ascii="GHEA Grapalat" w:hAnsi="GHEA Grapalat"/>
          <w:sz w:val="22"/>
          <w:szCs w:val="22"/>
          <w:lang w:val="hy-AM"/>
        </w:rPr>
        <w:t>двадцатого</w:t>
      </w:r>
      <w:r w:rsidR="00D335BF" w:rsidRPr="00B138F3">
        <w:rPr>
          <w:rFonts w:ascii="GHEA Grapalat" w:hAnsi="GHEA Grapalat"/>
          <w:sz w:val="22"/>
          <w:szCs w:val="22"/>
        </w:rPr>
        <w:t xml:space="preserve"> </w:t>
      </w:r>
      <w:r w:rsidRPr="00B138F3">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14:paraId="403D0AF1"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00D992E0"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35E44E41" w14:textId="77777777"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29AD3E8" w14:textId="77777777" w:rsidR="003D2FE2" w:rsidRPr="00EC1F84"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E406073" w14:textId="77777777" w:rsidR="002849A6" w:rsidRPr="00B138F3" w:rsidRDefault="002849A6" w:rsidP="002849A6">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66C0F2FE" w14:textId="77777777"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1336E49A" w14:textId="77777777" w:rsidR="002849A6" w:rsidRPr="00B138F3" w:rsidRDefault="002849A6" w:rsidP="002849A6">
      <w:pPr>
        <w:widowControl w:val="0"/>
        <w:spacing w:after="160"/>
        <w:ind w:right="4250"/>
        <w:jc w:val="center"/>
        <w:rPr>
          <w:rFonts w:ascii="GHEA Grapalat" w:hAnsi="GHEA Grapalat"/>
          <w:sz w:val="22"/>
          <w:szCs w:val="22"/>
        </w:rPr>
      </w:pPr>
      <w:r w:rsidRPr="00B138F3">
        <w:rPr>
          <w:rFonts w:ascii="GHEA Grapalat" w:hAnsi="GHEA Grapalat"/>
          <w:sz w:val="22"/>
          <w:szCs w:val="22"/>
          <w:vertAlign w:val="superscript"/>
        </w:rPr>
        <w:t>наименование копании</w:t>
      </w:r>
      <w:r w:rsidRPr="00B138F3">
        <w:rPr>
          <w:rFonts w:ascii="GHEA Grapalat" w:hAnsi="GHEA Grapalat"/>
          <w:sz w:val="22"/>
          <w:szCs w:val="22"/>
        </w:rPr>
        <w:t>______________________________________</w:t>
      </w:r>
    </w:p>
    <w:p w14:paraId="3BEC91C2" w14:textId="77777777" w:rsidR="002849A6" w:rsidRPr="00B138F3"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7DA08096" w14:textId="77777777"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1171F4C7" w14:textId="77777777" w:rsidR="002849A6" w:rsidRPr="002E4BC5"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77691E2F" w14:textId="77777777" w:rsidR="002849A6" w:rsidRPr="00B138F3" w:rsidRDefault="002849A6" w:rsidP="002849A6">
      <w:pPr>
        <w:widowControl w:val="0"/>
        <w:spacing w:after="160"/>
        <w:jc w:val="right"/>
        <w:rPr>
          <w:rFonts w:ascii="GHEA Grapalat" w:hAnsi="GHEA Grapalat"/>
          <w:sz w:val="22"/>
          <w:szCs w:val="22"/>
        </w:rPr>
      </w:pPr>
      <w:r w:rsidRPr="00B138F3">
        <w:rPr>
          <w:rFonts w:ascii="GHEA Grapalat" w:hAnsi="GHEA Grapalat"/>
          <w:sz w:val="22"/>
          <w:szCs w:val="22"/>
        </w:rPr>
        <w:t>М. П.</w:t>
      </w:r>
    </w:p>
    <w:p w14:paraId="16B7D76E" w14:textId="77777777" w:rsidR="002849A6" w:rsidRPr="00B138F3" w:rsidRDefault="002849A6" w:rsidP="002849A6">
      <w:pPr>
        <w:widowControl w:val="0"/>
        <w:spacing w:after="160"/>
        <w:jc w:val="both"/>
        <w:rPr>
          <w:rFonts w:ascii="GHEA Grapalat" w:hAnsi="GHEA Grapalat"/>
          <w:b/>
        </w:rPr>
      </w:pPr>
      <w:r w:rsidRPr="00B138F3">
        <w:rPr>
          <w:rFonts w:ascii="GHEA Grapalat" w:hAnsi="GHEA Grapalat"/>
          <w:sz w:val="22"/>
          <w:szCs w:val="22"/>
        </w:rPr>
        <w:t>День/месяц/год</w:t>
      </w:r>
    </w:p>
    <w:p w14:paraId="25D04F3C" w14:textId="77777777" w:rsidR="002849A6" w:rsidRDefault="002849A6" w:rsidP="003D2FE2">
      <w:pPr>
        <w:widowControl w:val="0"/>
        <w:tabs>
          <w:tab w:val="left" w:pos="1134"/>
        </w:tabs>
        <w:spacing w:after="160"/>
        <w:ind w:firstLine="567"/>
        <w:jc w:val="both"/>
        <w:rPr>
          <w:rFonts w:ascii="GHEA Grapalat" w:hAnsi="GHEA Grapalat"/>
          <w:sz w:val="22"/>
          <w:szCs w:val="22"/>
          <w:lang w:val="en-US"/>
        </w:rPr>
      </w:pPr>
    </w:p>
    <w:p w14:paraId="437C7415" w14:textId="77777777" w:rsidR="002849A6" w:rsidRDefault="002849A6" w:rsidP="003D2FE2">
      <w:pPr>
        <w:widowControl w:val="0"/>
        <w:tabs>
          <w:tab w:val="left" w:pos="1134"/>
        </w:tabs>
        <w:spacing w:after="160"/>
        <w:ind w:firstLine="567"/>
        <w:jc w:val="both"/>
        <w:rPr>
          <w:rFonts w:ascii="GHEA Grapalat" w:hAnsi="GHEA Grapalat"/>
          <w:sz w:val="22"/>
          <w:szCs w:val="22"/>
          <w:lang w:val="en-US"/>
        </w:rPr>
      </w:pPr>
    </w:p>
    <w:p w14:paraId="187E27D1" w14:textId="77777777" w:rsidR="002849A6" w:rsidRDefault="002849A6" w:rsidP="003D2FE2">
      <w:pPr>
        <w:widowControl w:val="0"/>
        <w:tabs>
          <w:tab w:val="left" w:pos="1134"/>
        </w:tabs>
        <w:spacing w:after="160"/>
        <w:ind w:firstLine="567"/>
        <w:jc w:val="both"/>
        <w:rPr>
          <w:rFonts w:ascii="GHEA Grapalat" w:hAnsi="GHEA Grapalat"/>
          <w:sz w:val="22"/>
          <w:szCs w:val="22"/>
          <w:lang w:val="en-US"/>
        </w:rPr>
      </w:pPr>
    </w:p>
    <w:p w14:paraId="3ACA3CC4" w14:textId="77777777" w:rsidR="002849A6" w:rsidRPr="002849A6" w:rsidRDefault="002849A6" w:rsidP="003D2FE2">
      <w:pPr>
        <w:widowControl w:val="0"/>
        <w:tabs>
          <w:tab w:val="left" w:pos="1134"/>
        </w:tabs>
        <w:spacing w:after="160"/>
        <w:ind w:firstLine="567"/>
        <w:jc w:val="both"/>
        <w:rPr>
          <w:rFonts w:ascii="GHEA Grapalat" w:hAnsi="GHEA Grapalat"/>
          <w:sz w:val="22"/>
          <w:szCs w:val="22"/>
          <w:lang w:val="en-US"/>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2849A6" w:rsidRPr="00B138F3" w14:paraId="778BD8B4"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89FBBF" w14:textId="77777777" w:rsidR="002849A6" w:rsidRPr="00B138F3" w:rsidRDefault="002849A6" w:rsidP="002849A6">
            <w:pPr>
              <w:widowControl w:val="0"/>
              <w:tabs>
                <w:tab w:val="left" w:pos="3402"/>
              </w:tabs>
              <w:spacing w:after="160"/>
              <w:ind w:left="360"/>
              <w:rPr>
                <w:rFonts w:ascii="GHEA Grapalat" w:hAnsi="GHEA Grapalat" w:cs="Sylfaen"/>
                <w:b/>
                <w:bCs/>
                <w:lang w:val="en-US"/>
              </w:rPr>
            </w:pPr>
            <w:r w:rsidRPr="00CE5E70">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2849A6" w:rsidRPr="00B138F3" w14:paraId="26EFD37D"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055738" w14:textId="77777777" w:rsidR="002849A6" w:rsidRPr="00B138F3" w:rsidRDefault="002849A6" w:rsidP="002849A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2849A6" w:rsidRPr="00B138F3" w14:paraId="33A75616" w14:textId="77777777"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913B93" w14:textId="77777777" w:rsidR="002849A6" w:rsidRPr="00B138F3" w:rsidRDefault="002849A6"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849A6" w:rsidRPr="00B138F3" w14:paraId="18269707" w14:textId="77777777"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E621C"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849A6" w:rsidRPr="00B138F3" w14:paraId="18F76219"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7CACA1"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849A6" w:rsidRPr="00B138F3" w14:paraId="40E4CA59"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7B291A"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849A6" w:rsidRPr="00B138F3" w14:paraId="69D48FA5"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33947F"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849A6" w:rsidRPr="00B138F3" w14:paraId="45E32CBF"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97A009"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7C03E1" w:rsidRPr="00B138F3" w14:paraId="0ABCB1D8"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386D0F" w14:textId="41F683C9" w:rsidR="007C03E1" w:rsidRPr="00B138F3" w:rsidRDefault="007C03E1" w:rsidP="007C03E1">
            <w:pPr>
              <w:widowControl w:val="0"/>
              <w:tabs>
                <w:tab w:val="left" w:pos="855"/>
              </w:tabs>
              <w:spacing w:after="160"/>
              <w:ind w:left="360"/>
              <w:rPr>
                <w:rFonts w:ascii="GHEA Grapalat" w:hAnsi="GHEA Grapalat"/>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7C03E1" w:rsidRPr="00B138F3" w14:paraId="752CAFA1"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FF5356" w14:textId="5EE99318" w:rsidR="007C03E1" w:rsidRPr="00B138F3" w:rsidRDefault="007C03E1" w:rsidP="007C03E1">
            <w:pPr>
              <w:widowControl w:val="0"/>
              <w:tabs>
                <w:tab w:val="left" w:pos="855"/>
              </w:tabs>
              <w:spacing w:after="160"/>
              <w:ind w:left="360"/>
              <w:rPr>
                <w:rFonts w:ascii="GHEA Grapalat" w:hAnsi="GHEA Grapalat"/>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7C03E1" w:rsidRPr="00B138F3" w14:paraId="0698970D" w14:textId="77777777"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5AA5D4" w14:textId="08DB679F" w:rsidR="007C03E1" w:rsidRPr="00B138F3" w:rsidRDefault="007C03E1" w:rsidP="007C03E1">
            <w:pPr>
              <w:widowControl w:val="0"/>
              <w:tabs>
                <w:tab w:val="left" w:pos="855"/>
              </w:tabs>
              <w:spacing w:after="160"/>
              <w:ind w:left="360"/>
              <w:rPr>
                <w:rFonts w:ascii="GHEA Grapalat" w:hAnsi="GHEA Grapalat"/>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7C03E1" w:rsidRPr="00B138F3" w14:paraId="1B9EE454"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E789D1" w14:textId="296F39F5" w:rsidR="007C03E1" w:rsidRPr="00B138F3" w:rsidRDefault="007C03E1" w:rsidP="007C03E1">
            <w:pPr>
              <w:widowControl w:val="0"/>
              <w:tabs>
                <w:tab w:val="left" w:pos="855"/>
              </w:tabs>
              <w:spacing w:after="160"/>
              <w:ind w:left="360"/>
              <w:rPr>
                <w:rFonts w:ascii="GHEA Grapalat" w:hAnsi="GHEA Grapalat"/>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7C03E1" w:rsidRPr="00B138F3" w14:paraId="51F3A0EA"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AA3658" w14:textId="022B55D6" w:rsidR="007C03E1" w:rsidRPr="00B138F3" w:rsidRDefault="007C03E1" w:rsidP="007C03E1">
            <w:pPr>
              <w:widowControl w:val="0"/>
              <w:tabs>
                <w:tab w:val="left" w:pos="855"/>
              </w:tabs>
              <w:spacing w:after="160"/>
              <w:ind w:left="360"/>
              <w:rPr>
                <w:rFonts w:ascii="GHEA Grapalat" w:hAnsi="GHEA Grapalat"/>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7C03E1" w:rsidRPr="00B138F3" w14:paraId="2E2A1376"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710DC6" w14:textId="77777777" w:rsidR="007C03E1" w:rsidRPr="00B138F3" w:rsidRDefault="007C03E1" w:rsidP="007C03E1">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7C03E1" w:rsidRPr="00B138F3" w14:paraId="785731BE"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967FE" w14:textId="77777777" w:rsidR="007C03E1" w:rsidRPr="00B138F3" w:rsidRDefault="007C03E1" w:rsidP="007C03E1">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7C03E1" w:rsidRPr="00B138F3" w14:paraId="0C0C8D67"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1C4840" w14:textId="77777777" w:rsidR="007C03E1" w:rsidRPr="00B138F3" w:rsidRDefault="007C03E1" w:rsidP="007C03E1">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7C03E1" w:rsidRPr="00B138F3" w14:paraId="10FF33FE"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996D33" w14:textId="77777777" w:rsidR="007C03E1" w:rsidRPr="00F760B1" w:rsidRDefault="007C03E1" w:rsidP="007C03E1">
            <w:pPr>
              <w:widowControl w:val="0"/>
              <w:tabs>
                <w:tab w:val="left" w:pos="855"/>
              </w:tabs>
              <w:spacing w:after="160"/>
              <w:ind w:left="360"/>
              <w:rPr>
                <w:rFonts w:ascii="GHEA Grapalat" w:hAnsi="GHEA Grapalat"/>
              </w:rPr>
            </w:pPr>
            <w:r w:rsidRPr="00F760B1">
              <w:rPr>
                <w:rFonts w:ascii="GHEA Grapalat" w:hAnsi="GHEA Grapalat"/>
              </w:rPr>
              <w:t>17.</w:t>
            </w:r>
            <w:r w:rsidRPr="00F760B1">
              <w:rPr>
                <w:rFonts w:ascii="GHEA Grapalat" w:hAnsi="GHEA Grapalat"/>
              </w:rPr>
              <w:tab/>
              <w:t>Цель сделки (уплаты): (для обеспечения квалификации)</w:t>
            </w:r>
          </w:p>
        </w:tc>
      </w:tr>
      <w:tr w:rsidR="007C03E1" w:rsidRPr="00B138F3" w14:paraId="54924DE9" w14:textId="77777777" w:rsidTr="002849A6">
        <w:trPr>
          <w:trHeight w:val="424"/>
        </w:trPr>
        <w:tc>
          <w:tcPr>
            <w:tcW w:w="10980" w:type="dxa"/>
            <w:gridSpan w:val="2"/>
            <w:tcBorders>
              <w:top w:val="single" w:sz="4" w:space="0" w:color="auto"/>
              <w:left w:val="single" w:sz="4" w:space="0" w:color="auto"/>
              <w:right w:val="single" w:sz="4" w:space="0" w:color="000000"/>
            </w:tcBorders>
            <w:noWrap/>
            <w:vAlign w:val="bottom"/>
          </w:tcPr>
          <w:p w14:paraId="297A516B" w14:textId="77777777" w:rsidR="007C03E1" w:rsidRPr="00F760B1" w:rsidRDefault="007C03E1" w:rsidP="007C03E1">
            <w:pPr>
              <w:widowControl w:val="0"/>
              <w:tabs>
                <w:tab w:val="left" w:pos="855"/>
              </w:tabs>
              <w:spacing w:after="160"/>
              <w:ind w:left="360"/>
              <w:rPr>
                <w:rFonts w:ascii="GHEA Grapalat" w:hAnsi="GHEA Grapalat"/>
              </w:rPr>
            </w:pPr>
            <w:r w:rsidRPr="00F760B1">
              <w:rPr>
                <w:rFonts w:ascii="GHEA Grapalat" w:hAnsi="GHEA Grapalat"/>
              </w:rPr>
              <w:t>18.</w:t>
            </w:r>
            <w:r w:rsidRPr="00F760B1">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7C03E1" w:rsidRPr="00B138F3" w14:paraId="71BE9365"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C3CDE5" w14:textId="77777777" w:rsidR="007C03E1" w:rsidRPr="00B138F3" w:rsidRDefault="007C03E1" w:rsidP="007C03E1">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7C03E1" w:rsidRPr="00B138F3" w14:paraId="4C856B6D"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29754A" w14:textId="77777777" w:rsidR="007C03E1" w:rsidRPr="00B138F3" w:rsidRDefault="007C03E1" w:rsidP="007C03E1">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7C03E1" w:rsidRPr="00B138F3" w14:paraId="3D33119F" w14:textId="77777777" w:rsidTr="002849A6">
        <w:trPr>
          <w:trHeight w:val="3234"/>
        </w:trPr>
        <w:tc>
          <w:tcPr>
            <w:tcW w:w="5616" w:type="dxa"/>
            <w:tcBorders>
              <w:top w:val="nil"/>
              <w:left w:val="single" w:sz="4" w:space="0" w:color="auto"/>
              <w:bottom w:val="single" w:sz="4" w:space="0" w:color="auto"/>
              <w:right w:val="single" w:sz="4" w:space="0" w:color="auto"/>
            </w:tcBorders>
            <w:noWrap/>
            <w:vAlign w:val="bottom"/>
          </w:tcPr>
          <w:p w14:paraId="357722BE" w14:textId="77777777" w:rsidR="007C03E1" w:rsidRPr="00B138F3" w:rsidRDefault="007C03E1" w:rsidP="007C03E1">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367CAD50" w14:textId="77777777" w:rsidR="007C03E1" w:rsidRPr="00B138F3" w:rsidRDefault="007C03E1" w:rsidP="007C03E1">
            <w:pPr>
              <w:widowControl w:val="0"/>
              <w:spacing w:after="160"/>
              <w:rPr>
                <w:rFonts w:ascii="GHEA Grapalat" w:hAnsi="GHEA Grapalat" w:cs="Sylfaen"/>
              </w:rPr>
            </w:pPr>
          </w:p>
          <w:p w14:paraId="6811AB2E" w14:textId="77777777" w:rsidR="007C03E1" w:rsidRPr="00B138F3" w:rsidRDefault="007C03E1" w:rsidP="007C03E1">
            <w:pPr>
              <w:widowControl w:val="0"/>
              <w:spacing w:after="160"/>
              <w:jc w:val="right"/>
              <w:rPr>
                <w:rFonts w:ascii="GHEA Grapalat" w:hAnsi="GHEA Grapalat" w:cs="Tahoma"/>
              </w:rPr>
            </w:pPr>
            <w:r w:rsidRPr="00B138F3">
              <w:rPr>
                <w:rFonts w:ascii="GHEA Grapalat" w:hAnsi="GHEA Grapalat"/>
              </w:rPr>
              <w:t>/____________________/</w:t>
            </w:r>
          </w:p>
          <w:p w14:paraId="08E0EABE" w14:textId="77777777" w:rsidR="007C03E1" w:rsidRPr="00B138F3" w:rsidRDefault="007C03E1" w:rsidP="007C03E1">
            <w:pPr>
              <w:widowControl w:val="0"/>
              <w:spacing w:after="160"/>
              <w:rPr>
                <w:rFonts w:ascii="GHEA Grapalat" w:hAnsi="GHEA Grapalat" w:cs="Sylfaen"/>
              </w:rPr>
            </w:pPr>
          </w:p>
          <w:p w14:paraId="379A2522" w14:textId="77777777" w:rsidR="007C03E1" w:rsidRPr="00B138F3" w:rsidRDefault="007C03E1" w:rsidP="007C03E1">
            <w:pPr>
              <w:widowControl w:val="0"/>
              <w:spacing w:after="160"/>
              <w:jc w:val="right"/>
              <w:rPr>
                <w:rFonts w:ascii="GHEA Grapalat" w:hAnsi="GHEA Grapalat" w:cs="Sylfaen"/>
              </w:rPr>
            </w:pPr>
            <w:r w:rsidRPr="00B138F3">
              <w:rPr>
                <w:rFonts w:ascii="GHEA Grapalat" w:hAnsi="GHEA Grapalat"/>
              </w:rPr>
              <w:t>/____________________/</w:t>
            </w:r>
          </w:p>
          <w:p w14:paraId="2F8F6657" w14:textId="77777777" w:rsidR="007C03E1" w:rsidRPr="00B138F3" w:rsidRDefault="007C03E1" w:rsidP="007C03E1">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2B55DB0B" w14:textId="77777777" w:rsidR="007C03E1" w:rsidRPr="00B138F3" w:rsidRDefault="007C03E1" w:rsidP="007C03E1">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17C0FAC2" w14:textId="77777777" w:rsidR="007C03E1" w:rsidRPr="00B138F3" w:rsidRDefault="007C03E1" w:rsidP="007C03E1">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61609C12" w14:textId="77777777" w:rsidR="007C03E1" w:rsidRPr="00B138F3" w:rsidRDefault="007C03E1" w:rsidP="007C03E1">
            <w:pPr>
              <w:widowControl w:val="0"/>
              <w:spacing w:after="160"/>
              <w:rPr>
                <w:rFonts w:ascii="GHEA Grapalat" w:hAnsi="GHEA Grapalat" w:cs="Sylfaen"/>
              </w:rPr>
            </w:pPr>
          </w:p>
          <w:p w14:paraId="52505633" w14:textId="77777777" w:rsidR="007C03E1" w:rsidRPr="00B138F3" w:rsidRDefault="007C03E1" w:rsidP="007C03E1">
            <w:pPr>
              <w:widowControl w:val="0"/>
              <w:spacing w:after="160"/>
              <w:jc w:val="right"/>
              <w:rPr>
                <w:rFonts w:ascii="GHEA Grapalat" w:hAnsi="GHEA Grapalat" w:cs="Sylfaen"/>
              </w:rPr>
            </w:pPr>
            <w:r w:rsidRPr="00B138F3">
              <w:rPr>
                <w:rFonts w:ascii="GHEA Grapalat" w:hAnsi="GHEA Grapalat"/>
              </w:rPr>
              <w:t>/____________________/</w:t>
            </w:r>
          </w:p>
          <w:p w14:paraId="6F07BF70" w14:textId="77777777" w:rsidR="007C03E1" w:rsidRPr="00B138F3" w:rsidRDefault="007C03E1" w:rsidP="007C03E1">
            <w:pPr>
              <w:widowControl w:val="0"/>
              <w:spacing w:after="160"/>
              <w:jc w:val="right"/>
              <w:rPr>
                <w:rFonts w:ascii="GHEA Grapalat" w:hAnsi="GHEA Grapalat" w:cs="Tahoma"/>
              </w:rPr>
            </w:pPr>
          </w:p>
          <w:p w14:paraId="17480E85" w14:textId="77777777" w:rsidR="007C03E1" w:rsidRPr="00B138F3" w:rsidRDefault="007C03E1" w:rsidP="007C03E1">
            <w:pPr>
              <w:widowControl w:val="0"/>
              <w:spacing w:after="160"/>
              <w:jc w:val="right"/>
              <w:rPr>
                <w:rFonts w:ascii="GHEA Grapalat" w:hAnsi="GHEA Grapalat" w:cs="Sylfaen"/>
              </w:rPr>
            </w:pPr>
            <w:r w:rsidRPr="00B138F3">
              <w:rPr>
                <w:rFonts w:ascii="GHEA Grapalat" w:hAnsi="GHEA Grapalat"/>
              </w:rPr>
              <w:t>/____________________/</w:t>
            </w:r>
          </w:p>
          <w:p w14:paraId="4261CE45" w14:textId="77777777" w:rsidR="007C03E1" w:rsidRPr="00B138F3" w:rsidRDefault="007C03E1" w:rsidP="007C03E1">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7C03E1" w:rsidRPr="00B138F3" w14:paraId="3F99F8E7" w14:textId="77777777" w:rsidTr="002849A6">
        <w:trPr>
          <w:trHeight w:val="2194"/>
        </w:trPr>
        <w:tc>
          <w:tcPr>
            <w:tcW w:w="5616" w:type="dxa"/>
            <w:tcBorders>
              <w:top w:val="single" w:sz="4" w:space="0" w:color="auto"/>
              <w:left w:val="single" w:sz="4" w:space="0" w:color="auto"/>
              <w:right w:val="single" w:sz="4" w:space="0" w:color="auto"/>
            </w:tcBorders>
            <w:noWrap/>
            <w:vAlign w:val="bottom"/>
          </w:tcPr>
          <w:p w14:paraId="6B37D175" w14:textId="77777777" w:rsidR="007C03E1" w:rsidRPr="00B138F3" w:rsidRDefault="007C03E1" w:rsidP="007C03E1">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576B6765" w14:textId="77777777" w:rsidR="007C03E1" w:rsidRPr="00B138F3" w:rsidRDefault="007C03E1" w:rsidP="007C03E1">
            <w:pPr>
              <w:widowControl w:val="0"/>
              <w:spacing w:after="160"/>
              <w:rPr>
                <w:rFonts w:ascii="GHEA Grapalat" w:hAnsi="GHEA Grapalat"/>
              </w:rPr>
            </w:pPr>
          </w:p>
          <w:p w14:paraId="4E6A6B20" w14:textId="77777777" w:rsidR="007C03E1" w:rsidRPr="00B138F3" w:rsidRDefault="007C03E1" w:rsidP="007C03E1">
            <w:pPr>
              <w:widowControl w:val="0"/>
              <w:jc w:val="right"/>
              <w:rPr>
                <w:rFonts w:ascii="GHEA Grapalat" w:hAnsi="GHEA Grapalat" w:cs="Tahoma"/>
              </w:rPr>
            </w:pPr>
            <w:r w:rsidRPr="00B138F3">
              <w:rPr>
                <w:rFonts w:ascii="GHEA Grapalat" w:hAnsi="GHEA Grapalat"/>
              </w:rPr>
              <w:t>/____________________/</w:t>
            </w:r>
          </w:p>
          <w:p w14:paraId="639C97DE" w14:textId="77777777" w:rsidR="007C03E1" w:rsidRPr="00B138F3" w:rsidRDefault="007C03E1" w:rsidP="007C03E1">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097B1969" w14:textId="77777777" w:rsidR="007C03E1" w:rsidRPr="00B138F3" w:rsidRDefault="007C03E1" w:rsidP="007C03E1">
            <w:pPr>
              <w:widowControl w:val="0"/>
              <w:spacing w:after="160"/>
              <w:rPr>
                <w:rFonts w:ascii="GHEA Grapalat" w:hAnsi="GHEA Grapalat" w:cs="Tahoma"/>
              </w:rPr>
            </w:pPr>
          </w:p>
          <w:p w14:paraId="528A8AFD" w14:textId="77777777" w:rsidR="007C03E1" w:rsidRPr="00B138F3" w:rsidRDefault="007C03E1" w:rsidP="007C03E1">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2802EE71" w14:textId="77777777" w:rsidR="007C03E1" w:rsidRPr="00B138F3" w:rsidRDefault="007C03E1" w:rsidP="007C03E1">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1382396C" w14:textId="77777777" w:rsidR="007C03E1" w:rsidRPr="00B138F3" w:rsidRDefault="007C03E1" w:rsidP="007C03E1">
            <w:pPr>
              <w:widowControl w:val="0"/>
              <w:spacing w:after="160"/>
              <w:rPr>
                <w:rFonts w:ascii="GHEA Grapalat" w:hAnsi="GHEA Grapalat" w:cs="Tahoma"/>
              </w:rPr>
            </w:pPr>
          </w:p>
          <w:p w14:paraId="05E1ABF2" w14:textId="77777777" w:rsidR="007C03E1" w:rsidRPr="00B138F3" w:rsidRDefault="007C03E1" w:rsidP="007C03E1">
            <w:pPr>
              <w:widowControl w:val="0"/>
              <w:jc w:val="right"/>
              <w:rPr>
                <w:rFonts w:ascii="GHEA Grapalat" w:hAnsi="GHEA Grapalat" w:cs="Tahoma"/>
              </w:rPr>
            </w:pPr>
            <w:r w:rsidRPr="00B138F3">
              <w:rPr>
                <w:rFonts w:ascii="GHEA Grapalat" w:hAnsi="GHEA Grapalat"/>
              </w:rPr>
              <w:t>/____________________/</w:t>
            </w:r>
          </w:p>
          <w:p w14:paraId="3D8E0FDF" w14:textId="77777777" w:rsidR="007C03E1" w:rsidRPr="00B138F3" w:rsidRDefault="007C03E1" w:rsidP="007C03E1">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0E03B741" w14:textId="77777777" w:rsidR="007C03E1" w:rsidRPr="00B138F3" w:rsidRDefault="007C03E1" w:rsidP="007C03E1">
            <w:pPr>
              <w:widowControl w:val="0"/>
              <w:spacing w:after="160"/>
              <w:rPr>
                <w:rFonts w:ascii="GHEA Grapalat" w:hAnsi="GHEA Grapalat" w:cs="Arial"/>
              </w:rPr>
            </w:pPr>
          </w:p>
        </w:tc>
      </w:tr>
      <w:tr w:rsidR="007C03E1" w:rsidRPr="00B138F3" w14:paraId="6F642624" w14:textId="77777777" w:rsidTr="002849A6">
        <w:trPr>
          <w:trHeight w:val="2194"/>
        </w:trPr>
        <w:tc>
          <w:tcPr>
            <w:tcW w:w="5616" w:type="dxa"/>
            <w:tcBorders>
              <w:top w:val="nil"/>
              <w:left w:val="single" w:sz="4" w:space="0" w:color="auto"/>
              <w:bottom w:val="single" w:sz="4" w:space="0" w:color="auto"/>
              <w:right w:val="single" w:sz="4" w:space="0" w:color="auto"/>
            </w:tcBorders>
            <w:noWrap/>
            <w:vAlign w:val="bottom"/>
          </w:tcPr>
          <w:p w14:paraId="10EE89EA" w14:textId="77777777" w:rsidR="007C03E1" w:rsidRPr="00B138F3" w:rsidRDefault="007C03E1" w:rsidP="007C03E1">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2A2DA13D" w14:textId="77777777" w:rsidR="007C03E1" w:rsidRPr="00B138F3" w:rsidRDefault="007C03E1" w:rsidP="007C03E1">
            <w:pPr>
              <w:widowControl w:val="0"/>
              <w:spacing w:after="160"/>
              <w:rPr>
                <w:rFonts w:ascii="GHEA Grapalat" w:hAnsi="GHEA Grapalat" w:cs="Sylfaen"/>
              </w:rPr>
            </w:pPr>
          </w:p>
          <w:p w14:paraId="338F62B9" w14:textId="77777777" w:rsidR="007C03E1" w:rsidRPr="00B138F3" w:rsidRDefault="007C03E1" w:rsidP="007C03E1">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1ECB2A93" w14:textId="77777777" w:rsidR="007C03E1" w:rsidRPr="00B138F3" w:rsidRDefault="007C03E1" w:rsidP="007C03E1">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732D1B4C" w14:textId="77777777" w:rsidR="007C03E1" w:rsidRPr="00B138F3" w:rsidRDefault="007C03E1" w:rsidP="007C03E1">
            <w:pPr>
              <w:widowControl w:val="0"/>
              <w:spacing w:after="160"/>
              <w:rPr>
                <w:rFonts w:ascii="GHEA Grapalat" w:hAnsi="GHEA Grapalat"/>
              </w:rPr>
            </w:pPr>
          </w:p>
          <w:p w14:paraId="247D20E8" w14:textId="77777777" w:rsidR="007C03E1" w:rsidRPr="00B138F3" w:rsidRDefault="007C03E1" w:rsidP="007C03E1">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70182651" w14:textId="77777777" w:rsidR="002849A6" w:rsidRPr="00EC1F84" w:rsidRDefault="002849A6" w:rsidP="003D2FE2">
      <w:pPr>
        <w:widowControl w:val="0"/>
        <w:tabs>
          <w:tab w:val="left" w:pos="1134"/>
        </w:tabs>
        <w:spacing w:after="160"/>
        <w:ind w:firstLine="567"/>
        <w:jc w:val="both"/>
        <w:rPr>
          <w:rFonts w:ascii="GHEA Grapalat" w:hAnsi="GHEA Grapalat"/>
          <w:sz w:val="22"/>
          <w:szCs w:val="22"/>
        </w:rPr>
      </w:pPr>
    </w:p>
    <w:p w14:paraId="6982D959" w14:textId="77777777" w:rsidR="00C3421C" w:rsidRPr="00B138F3" w:rsidRDefault="00C3421C" w:rsidP="00C3421C">
      <w:pPr>
        <w:widowControl w:val="0"/>
        <w:spacing w:after="160"/>
        <w:jc w:val="center"/>
        <w:rPr>
          <w:rFonts w:ascii="GHEA Grapalat" w:hAnsi="GHEA Grapalat" w:cs="Sylfaen"/>
        </w:rPr>
      </w:pPr>
    </w:p>
    <w:p w14:paraId="5BD92923"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50BFC95"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27E5A3F1"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6CD7B8EA"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CF16C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6AA0CBD"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4B781D5"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7EFC93AE"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3ABA691B"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1C5F040E"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42B5F5C"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0EF610D6"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10F08F01"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77AAC1BF"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6D06B89A"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DDE504"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DA7959C"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1233C44"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7FCBD830"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A31A153"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5AD2682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E4E8C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9C2E57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4E9275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9842F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F4F288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4A386D7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F1B6D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7FF614B" w14:textId="77777777"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B444D4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550D7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7F12C2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17A6EC1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CBA9F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2D447D17" w14:textId="77777777"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77FA7B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51A81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2AB46D0" w14:textId="77777777"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FC8711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27AA4F5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BC612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4AE73E53" w14:textId="77777777"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44EE26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51352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370226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FE4CD7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B239B5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B2924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CA2DC4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EE8E17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1F488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62D83B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CA2AD0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0B1C7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550D6F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4954206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6C8A0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DF9051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546150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3F29BF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D4B17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55A83C5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21F3B2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2D42C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A68811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62C7E3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7E3BF7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55E4A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23312AF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0491E5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1DD1B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3021DD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340615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1895555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365C9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B8A73C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98792B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14945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D8C360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701BBF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F05C40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F6C2B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1C97D7F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8450C8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FD684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397886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7597C6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6347202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3ED14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3EF979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79974D0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71EE5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9D1447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6C3C604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135196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A911D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031F571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645D580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07381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BFF037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E8FDD8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1BE27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11CC314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18BF55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4F13E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1BC030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4CBEEA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D543BE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3261D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77E0D1E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6E2098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943BE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9CB388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443850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0C044AD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8B1A9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3A8898A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55531A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5FD97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825C03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B4B8A4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6162905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B6EDE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3D240D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440E443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5C7A4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0CADBE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AB45D4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495E7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22BA89F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694AED0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73A610" w14:textId="77777777" w:rsidR="00C3421C" w:rsidRPr="004031C1" w:rsidRDefault="00C3421C" w:rsidP="00E0418D">
            <w:pPr>
              <w:widowControl w:val="0"/>
              <w:spacing w:after="120"/>
              <w:jc w:val="center"/>
              <w:rPr>
                <w:rFonts w:ascii="GHEA Grapalat" w:hAnsi="GHEA Grapalat"/>
                <w:sz w:val="18"/>
                <w:szCs w:val="18"/>
              </w:rPr>
            </w:pPr>
            <w:r w:rsidRPr="004031C1">
              <w:rPr>
                <w:rFonts w:ascii="GHEA Grapalat" w:hAnsi="GHEA Grapalat"/>
                <w:sz w:val="18"/>
                <w:szCs w:val="18"/>
              </w:rPr>
              <w:t xml:space="preserve">В обязательном порядке заполняются слова "для обеспечения </w:t>
            </w:r>
            <w:r w:rsidR="00E0418D" w:rsidRPr="004031C1">
              <w:rPr>
                <w:rFonts w:ascii="GHEA Grapalat" w:hAnsi="GHEA Grapalat"/>
                <w:sz w:val="18"/>
                <w:szCs w:val="18"/>
              </w:rPr>
              <w:t>квалификации</w:t>
            </w:r>
            <w:r w:rsidRPr="004031C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41B6BE6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BC97AA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6C169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11AA3FA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B5872A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338F7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412B7E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7D26925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14:paraId="5E6A710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746C4F" w14:textId="77777777" w:rsidR="00C3421C" w:rsidRPr="00B138F3" w:rsidDel="0010680B"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0C6BD94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07B7D0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78D953" w14:textId="77777777"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03362630" w14:textId="77777777"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4F63BB8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01E1DC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63C45A7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7F09C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8A7419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38CAC2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B4392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B00FB0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0FAB63C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D1EDB0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6384C52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CEEA9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630B2DA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EE418F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9DC03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1E523E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7E9F27C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3AC6465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1CA895C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8D462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01CA561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A54675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0CA7E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791539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5D4043BC" w14:textId="77777777"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5735D8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35D738B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2FCB952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87F64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1D00A21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C5830F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5A517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09F2FEE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A295C6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63B57EB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25743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14:paraId="27E888F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EDC73C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519A2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793278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361293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2176C02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1C43DC4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CB0C5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3CA4777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C87C34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5A893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F4E5BA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C1E94EB" w14:textId="77777777" w:rsidR="00C3421C" w:rsidRPr="00B138F3" w:rsidRDefault="00C3421C" w:rsidP="003D2146">
            <w:pPr>
              <w:widowControl w:val="0"/>
              <w:spacing w:after="120"/>
              <w:jc w:val="center"/>
              <w:rPr>
                <w:rFonts w:ascii="GHEA Grapalat" w:hAnsi="GHEA Grapalat"/>
                <w:sz w:val="18"/>
                <w:szCs w:val="18"/>
              </w:rPr>
            </w:pPr>
          </w:p>
        </w:tc>
      </w:tr>
      <w:tr w:rsidR="00B138F3" w:rsidRPr="00B138F3" w14:paraId="71AEAAF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657E2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3AA4B3F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5B9A08C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500E5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D42FB1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DA7993E" w14:textId="77777777" w:rsidR="00C3421C" w:rsidRPr="00B138F3" w:rsidRDefault="00C3421C" w:rsidP="003D2146">
            <w:pPr>
              <w:widowControl w:val="0"/>
              <w:spacing w:after="120"/>
              <w:jc w:val="center"/>
              <w:rPr>
                <w:rFonts w:ascii="GHEA Grapalat" w:hAnsi="GHEA Grapalat"/>
                <w:sz w:val="18"/>
                <w:szCs w:val="18"/>
              </w:rPr>
            </w:pPr>
          </w:p>
        </w:tc>
      </w:tr>
      <w:tr w:rsidR="00B138F3" w:rsidRPr="00B138F3" w14:paraId="779C8A0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E20F4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F71550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39D81B3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995BB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0600E3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00E1731" w14:textId="77777777" w:rsidR="00C3421C" w:rsidRPr="00B138F3" w:rsidRDefault="00C3421C" w:rsidP="003D2146">
            <w:pPr>
              <w:widowControl w:val="0"/>
              <w:spacing w:after="120"/>
              <w:jc w:val="center"/>
              <w:rPr>
                <w:rFonts w:ascii="GHEA Grapalat" w:hAnsi="GHEA Grapalat"/>
                <w:sz w:val="18"/>
                <w:szCs w:val="18"/>
              </w:rPr>
            </w:pPr>
          </w:p>
        </w:tc>
      </w:tr>
      <w:tr w:rsidR="00B138F3" w:rsidRPr="00B138F3" w14:paraId="146FF17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67A5C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24F938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1DC039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82149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95BC34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060963A" w14:textId="77777777" w:rsidR="00C3421C" w:rsidRPr="00B138F3" w:rsidRDefault="00C3421C" w:rsidP="003D2146">
            <w:pPr>
              <w:widowControl w:val="0"/>
              <w:spacing w:after="120"/>
              <w:jc w:val="center"/>
              <w:rPr>
                <w:rFonts w:ascii="GHEA Grapalat" w:hAnsi="GHEA Grapalat"/>
                <w:sz w:val="18"/>
                <w:szCs w:val="18"/>
              </w:rPr>
            </w:pPr>
          </w:p>
        </w:tc>
      </w:tr>
      <w:tr w:rsidR="00B138F3" w:rsidRPr="00B138F3" w14:paraId="572F01F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8EECC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71F276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1378FE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9889E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5F0305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A7BB72C" w14:textId="77777777" w:rsidR="00C3421C" w:rsidRPr="00B138F3" w:rsidRDefault="00C3421C" w:rsidP="003D2146">
            <w:pPr>
              <w:widowControl w:val="0"/>
              <w:spacing w:after="120"/>
              <w:jc w:val="center"/>
              <w:rPr>
                <w:rFonts w:ascii="GHEA Grapalat" w:hAnsi="GHEA Grapalat"/>
                <w:sz w:val="18"/>
                <w:szCs w:val="18"/>
              </w:rPr>
            </w:pPr>
          </w:p>
        </w:tc>
      </w:tr>
      <w:tr w:rsidR="00FF3DE9" w:rsidRPr="00B138F3" w14:paraId="4DE99DE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6AC7D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3881EAB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6B160CE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F9CA0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4C7DC0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2512448" w14:textId="77777777" w:rsidR="00C3421C" w:rsidRPr="00B138F3" w:rsidRDefault="00C3421C" w:rsidP="003D2146">
            <w:pPr>
              <w:widowControl w:val="0"/>
              <w:spacing w:after="120"/>
              <w:jc w:val="center"/>
              <w:rPr>
                <w:rFonts w:ascii="GHEA Grapalat" w:hAnsi="GHEA Grapalat"/>
                <w:sz w:val="18"/>
                <w:szCs w:val="18"/>
              </w:rPr>
            </w:pPr>
          </w:p>
        </w:tc>
      </w:tr>
    </w:tbl>
    <w:p w14:paraId="16509B36" w14:textId="77777777" w:rsidR="000A214C" w:rsidRPr="00B138F3" w:rsidRDefault="000A214C" w:rsidP="005F0622">
      <w:pPr>
        <w:widowControl w:val="0"/>
        <w:jc w:val="right"/>
        <w:rPr>
          <w:rFonts w:ascii="GHEA Grapalat" w:hAnsi="GHEA Grapalat" w:cs="GHEA Grapalat"/>
          <w:i/>
        </w:rPr>
      </w:pPr>
      <w:r w:rsidRPr="00B138F3">
        <w:rPr>
          <w:rFonts w:ascii="GHEA Grapalat" w:hAnsi="GHEA Grapalat"/>
          <w:i/>
        </w:rPr>
        <w:lastRenderedPageBreak/>
        <w:t>Приложение № 5.1</w:t>
      </w:r>
    </w:p>
    <w:p w14:paraId="2D5F2B67" w14:textId="73970659" w:rsidR="000A214C" w:rsidRPr="00B138F3" w:rsidRDefault="000A214C" w:rsidP="005F0622">
      <w:pPr>
        <w:widowControl w:val="0"/>
        <w:jc w:val="right"/>
        <w:rPr>
          <w:rFonts w:ascii="GHEA Grapalat" w:hAnsi="GHEA Grapalat" w:cs="GHEA Grapalat"/>
          <w:i/>
        </w:rPr>
      </w:pPr>
      <w:r w:rsidRPr="00B138F3">
        <w:rPr>
          <w:rFonts w:ascii="GHEA Grapalat" w:hAnsi="GHEA Grapalat"/>
          <w:i/>
        </w:rPr>
        <w:t xml:space="preserve">к Приглашению на </w:t>
      </w:r>
      <w:r w:rsidR="00B36AC2">
        <w:rPr>
          <w:rFonts w:ascii="GHEA Grapalat" w:hAnsi="GHEA Grapalat"/>
          <w:i/>
        </w:rPr>
        <w:t>запросе котировок</w:t>
      </w:r>
      <w:r w:rsidRPr="00B138F3">
        <w:rPr>
          <w:rFonts w:ascii="GHEA Grapalat" w:hAnsi="GHEA Grapalat"/>
          <w:i/>
        </w:rPr>
        <w:br/>
        <w:t>под кодом "</w:t>
      </w:r>
      <w:r w:rsidR="00A5412D">
        <w:rPr>
          <w:rFonts w:ascii="GHEA Grapalat" w:hAnsi="GHEA Grapalat"/>
          <w:i/>
        </w:rPr>
        <w:t>ԳՀԱՇՁԲ-ՀՎԿԱԿ-2025-65</w:t>
      </w:r>
      <w:r w:rsidR="007C03E1">
        <w:rPr>
          <w:rFonts w:ascii="GHEA Grapalat" w:hAnsi="GHEA Grapalat"/>
          <w:i/>
        </w:rPr>
        <w:t xml:space="preserve"> </w:t>
      </w:r>
      <w:r w:rsidRPr="00B138F3">
        <w:rPr>
          <w:rStyle w:val="af6"/>
          <w:rFonts w:ascii="GHEA Grapalat" w:hAnsi="GHEA Grapalat"/>
          <w:i/>
        </w:rPr>
        <w:footnoteReference w:customMarkFollows="1" w:id="9"/>
        <w:t>*</w:t>
      </w:r>
    </w:p>
    <w:p w14:paraId="3710DE84" w14:textId="77777777" w:rsidR="00AF4211" w:rsidRPr="002A4554" w:rsidRDefault="00AF4211" w:rsidP="000A214C">
      <w:pPr>
        <w:widowControl w:val="0"/>
        <w:spacing w:after="160"/>
        <w:jc w:val="center"/>
        <w:rPr>
          <w:rFonts w:ascii="GHEA Grapalat" w:hAnsi="GHEA Grapalat"/>
          <w:b/>
        </w:rPr>
      </w:pPr>
    </w:p>
    <w:p w14:paraId="1D354E77"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210FDCE9"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1D817859" w14:textId="77777777" w:rsidTr="003D2146">
        <w:tc>
          <w:tcPr>
            <w:tcW w:w="4786" w:type="dxa"/>
          </w:tcPr>
          <w:p w14:paraId="789A9A87" w14:textId="77777777" w:rsidR="000A214C" w:rsidRPr="00B138F3" w:rsidRDefault="000A214C" w:rsidP="003D214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5E271C9C" w14:textId="77777777" w:rsidR="000A214C" w:rsidRPr="00B138F3" w:rsidRDefault="000A214C" w:rsidP="003D214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10"/>
              <w:t>**</w:t>
            </w:r>
          </w:p>
        </w:tc>
      </w:tr>
    </w:tbl>
    <w:p w14:paraId="0AF2A27C" w14:textId="77777777" w:rsidR="000A214C" w:rsidRPr="00B138F3" w:rsidRDefault="000A214C" w:rsidP="000A214C">
      <w:pPr>
        <w:widowControl w:val="0"/>
        <w:spacing w:after="160"/>
        <w:rPr>
          <w:rFonts w:ascii="GHEA Grapalat" w:hAnsi="GHEA Grapalat" w:cs="GHEA Grapalat"/>
          <w:b/>
        </w:rPr>
      </w:pPr>
    </w:p>
    <w:p w14:paraId="195032B6" w14:textId="77777777" w:rsidR="000A214C" w:rsidRPr="00B138F3" w:rsidRDefault="000A214C" w:rsidP="005F0622">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34B6246B" w14:textId="77777777" w:rsidR="000A214C" w:rsidRPr="00B138F3" w:rsidRDefault="000A214C" w:rsidP="005F0622">
      <w:pPr>
        <w:widowControl w:val="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4A9FEE78" w14:textId="77777777" w:rsidR="000A214C" w:rsidRPr="00B138F3" w:rsidRDefault="000A214C" w:rsidP="005F0622">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748C4403" w14:textId="77777777" w:rsidR="000A214C" w:rsidRPr="00B138F3" w:rsidRDefault="000A214C" w:rsidP="005F0622">
      <w:pPr>
        <w:widowControl w:val="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441A1FCD" w14:textId="77777777" w:rsidR="000A214C" w:rsidRPr="00B138F3" w:rsidRDefault="000A214C" w:rsidP="005F0622">
      <w:pPr>
        <w:widowControl w:val="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942C6ED" w14:textId="77777777" w:rsidR="000A214C" w:rsidRPr="00B138F3" w:rsidRDefault="000A214C" w:rsidP="005F0622">
      <w:pPr>
        <w:widowControl w:val="0"/>
        <w:jc w:val="center"/>
        <w:rPr>
          <w:rFonts w:ascii="GHEA Grapalat" w:hAnsi="GHEA Grapalat" w:cs="GHEA Grapalat"/>
          <w:b/>
          <w:bCs/>
        </w:rPr>
      </w:pPr>
      <w:r w:rsidRPr="00B138F3">
        <w:rPr>
          <w:rFonts w:ascii="GHEA Grapalat" w:hAnsi="GHEA Grapalat"/>
          <w:b/>
        </w:rPr>
        <w:t>1. Предмет соглашения</w:t>
      </w:r>
    </w:p>
    <w:p w14:paraId="51D64890" w14:textId="77777777" w:rsidR="000A214C" w:rsidRPr="00B138F3" w:rsidRDefault="000A214C" w:rsidP="005F0622">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24AAADAE" w14:textId="77777777" w:rsidR="000A214C" w:rsidRPr="00B138F3" w:rsidRDefault="000A214C" w:rsidP="005F0622">
      <w:pPr>
        <w:widowControl w:val="0"/>
        <w:tabs>
          <w:tab w:val="left" w:pos="284"/>
        </w:tabs>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42D5BF3B" w14:textId="77777777" w:rsidR="000A214C" w:rsidRPr="00B138F3" w:rsidRDefault="000A214C" w:rsidP="005F0622">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1D161E2A" w14:textId="77777777" w:rsidR="000A214C" w:rsidRPr="00B138F3" w:rsidRDefault="000A214C" w:rsidP="005F0622">
      <w:pPr>
        <w:widowControl w:val="0"/>
        <w:ind w:left="5245"/>
        <w:jc w:val="both"/>
        <w:rPr>
          <w:rFonts w:ascii="GHEA Grapalat" w:hAnsi="GHEA Grapalat" w:cs="GHEA Grapalat"/>
        </w:rPr>
      </w:pPr>
      <w:r w:rsidRPr="00B138F3">
        <w:rPr>
          <w:rFonts w:ascii="GHEA Grapalat" w:hAnsi="GHEA Grapalat"/>
          <w:vertAlign w:val="superscript"/>
        </w:rPr>
        <w:t>код процедуры</w:t>
      </w:r>
    </w:p>
    <w:p w14:paraId="74900207" w14:textId="77777777" w:rsidR="000A214C" w:rsidRPr="00B138F3" w:rsidRDefault="000A214C" w:rsidP="005F0622">
      <w:pPr>
        <w:widowControl w:val="0"/>
        <w:tabs>
          <w:tab w:val="left" w:pos="1134"/>
        </w:tabs>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53AABF6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14:paraId="587DABCE" w14:textId="77777777" w:rsidR="000A214C" w:rsidRPr="00B138F3" w:rsidRDefault="000A214C" w:rsidP="005F0622">
      <w:pPr>
        <w:widowControl w:val="0"/>
        <w:tabs>
          <w:tab w:val="left" w:pos="1134"/>
        </w:tabs>
        <w:ind w:firstLine="562"/>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834F26C" w14:textId="77777777" w:rsidR="000A214C" w:rsidRPr="00B138F3" w:rsidRDefault="000A214C" w:rsidP="005F0622">
      <w:pPr>
        <w:widowControl w:val="0"/>
        <w:tabs>
          <w:tab w:val="left" w:pos="1134"/>
        </w:tabs>
        <w:ind w:firstLine="562"/>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2450B59" w14:textId="77777777" w:rsidR="000A214C" w:rsidRPr="00B138F3" w:rsidRDefault="000A214C" w:rsidP="005F0622">
      <w:pPr>
        <w:widowControl w:val="0"/>
        <w:tabs>
          <w:tab w:val="left" w:pos="1134"/>
        </w:tabs>
        <w:ind w:firstLine="562"/>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DD147AC" w14:textId="77777777" w:rsidR="000A214C" w:rsidRPr="00B138F3" w:rsidRDefault="000A214C" w:rsidP="005F0622">
      <w:pPr>
        <w:widowControl w:val="0"/>
        <w:tabs>
          <w:tab w:val="left" w:pos="1134"/>
        </w:tabs>
        <w:ind w:firstLine="562"/>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20B7725E" w14:textId="77777777" w:rsidR="000A214C" w:rsidRPr="00B138F3" w:rsidRDefault="000A214C" w:rsidP="005F0622">
      <w:pPr>
        <w:widowControl w:val="0"/>
        <w:tabs>
          <w:tab w:val="left" w:pos="1134"/>
        </w:tabs>
        <w:ind w:firstLine="562"/>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8AB54AB" w14:textId="77777777" w:rsidR="000A214C" w:rsidRPr="00B138F3" w:rsidRDefault="000A214C" w:rsidP="005F0622">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w:t>
      </w:r>
      <w:r w:rsidRPr="00B138F3">
        <w:rPr>
          <w:rFonts w:ascii="GHEA Grapalat" w:hAnsi="GHEA Grapalat"/>
        </w:rPr>
        <w:lastRenderedPageBreak/>
        <w:t>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FDBF9C4" w14:textId="77777777" w:rsidR="000A214C" w:rsidRPr="00B138F3" w:rsidRDefault="000A214C" w:rsidP="005F0622">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55099F48" w14:textId="77777777" w:rsidR="000A214C" w:rsidRPr="00B138F3" w:rsidRDefault="000A214C" w:rsidP="005F0622">
      <w:pPr>
        <w:widowControl w:val="0"/>
        <w:tabs>
          <w:tab w:val="left" w:pos="1134"/>
        </w:tabs>
        <w:ind w:firstLine="567"/>
        <w:jc w:val="both"/>
        <w:rPr>
          <w:rFonts w:ascii="GHEA Grapalat" w:hAnsi="GHEA Grapalat" w:cs="GHEA Grapalat"/>
        </w:rPr>
      </w:pPr>
      <w:r w:rsidRPr="00B138F3">
        <w:rPr>
          <w:rFonts w:ascii="GHEA Grapalat" w:hAnsi="GHEA Grapalat"/>
        </w:rPr>
        <w:t>1.</w:t>
      </w:r>
      <w:r w:rsidR="004D54B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6D306725" w14:textId="77777777" w:rsidR="000A214C" w:rsidRPr="00B138F3" w:rsidRDefault="000A214C" w:rsidP="005F0622">
      <w:pPr>
        <w:widowControl w:val="0"/>
        <w:tabs>
          <w:tab w:val="left" w:pos="1134"/>
        </w:tabs>
        <w:ind w:firstLine="567"/>
        <w:jc w:val="both"/>
        <w:rPr>
          <w:rFonts w:ascii="GHEA Grapalat" w:hAnsi="GHEA Grapalat" w:cs="GHEA Grapalat"/>
        </w:rPr>
      </w:pPr>
      <w:r w:rsidRPr="00B138F3">
        <w:rPr>
          <w:rFonts w:ascii="GHEA Grapalat" w:hAnsi="GHEA Grapalat"/>
        </w:rPr>
        <w:t>1.</w:t>
      </w:r>
      <w:r w:rsidR="004D54B3">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74F1D60C" w14:textId="77777777" w:rsidR="000A214C" w:rsidRPr="00B138F3" w:rsidRDefault="000A214C" w:rsidP="005F0622">
      <w:pPr>
        <w:widowControl w:val="0"/>
        <w:tabs>
          <w:tab w:val="left" w:pos="1134"/>
        </w:tabs>
        <w:ind w:firstLine="567"/>
        <w:jc w:val="both"/>
        <w:rPr>
          <w:rFonts w:ascii="GHEA Grapalat" w:hAnsi="GHEA Grapalat" w:cs="GHEA Grapalat"/>
        </w:rPr>
      </w:pPr>
      <w:r w:rsidRPr="00B138F3">
        <w:rPr>
          <w:rFonts w:ascii="GHEA Grapalat" w:hAnsi="GHEA Grapalat"/>
        </w:rPr>
        <w:t>1.</w:t>
      </w:r>
      <w:r w:rsidR="004D54B3">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7CAD81DE" w14:textId="77777777" w:rsidR="000A214C" w:rsidRPr="00B138F3" w:rsidRDefault="000A214C" w:rsidP="005F0622">
      <w:pPr>
        <w:widowControl w:val="0"/>
        <w:jc w:val="center"/>
        <w:rPr>
          <w:rFonts w:ascii="GHEA Grapalat" w:hAnsi="GHEA Grapalat" w:cs="GHEA Grapalat"/>
          <w:b/>
          <w:bCs/>
        </w:rPr>
      </w:pPr>
      <w:r w:rsidRPr="00B138F3">
        <w:rPr>
          <w:rFonts w:ascii="GHEA Grapalat" w:hAnsi="GHEA Grapalat"/>
          <w:b/>
        </w:rPr>
        <w:t>2. Иные условия</w:t>
      </w:r>
    </w:p>
    <w:p w14:paraId="275C1710" w14:textId="77777777" w:rsidR="000A214C" w:rsidRPr="006672BA" w:rsidRDefault="000A214C" w:rsidP="005F0622">
      <w:pPr>
        <w:widowControl w:val="0"/>
        <w:tabs>
          <w:tab w:val="left" w:pos="1134"/>
        </w:tabs>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6672BA"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6672BA" w:rsidRPr="006672BA">
        <w:rPr>
          <w:rFonts w:ascii="GHEA Grapalat" w:hAnsi="GHEA Grapalat"/>
        </w:rPr>
        <w:t>К</w:t>
      </w:r>
      <w:r w:rsidR="006672BA" w:rsidRPr="00CF4C91">
        <w:rPr>
          <w:rFonts w:ascii="GHEA Grapalat" w:hAnsi="GHEA Grapalat"/>
        </w:rPr>
        <w:t>омпанией по заключаемому договору обязательств, включительно</w:t>
      </w:r>
      <w:r w:rsidR="006672BA" w:rsidRPr="006672BA">
        <w:rPr>
          <w:rFonts w:ascii="GHEA Grapalat" w:hAnsi="GHEA Grapalat"/>
        </w:rPr>
        <w:t>.</w:t>
      </w:r>
    </w:p>
    <w:p w14:paraId="12ED8C91" w14:textId="77777777" w:rsidR="00F331AD" w:rsidRPr="002A4554" w:rsidRDefault="000A214C" w:rsidP="005F0622">
      <w:pPr>
        <w:widowControl w:val="0"/>
        <w:tabs>
          <w:tab w:val="left" w:pos="1134"/>
        </w:tabs>
        <w:ind w:firstLine="562"/>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3E3662A7" w14:textId="77777777" w:rsidR="00F331AD" w:rsidRPr="00B138F3" w:rsidRDefault="00F331AD" w:rsidP="005F0622">
      <w:pPr>
        <w:widowControl w:val="0"/>
        <w:tabs>
          <w:tab w:val="left" w:pos="1134"/>
        </w:tabs>
        <w:ind w:firstLine="562"/>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4773818D" w14:textId="77777777" w:rsidR="00F331AD" w:rsidRPr="00B138F3" w:rsidDel="00A13215" w:rsidRDefault="00F331AD" w:rsidP="005F0622">
      <w:pPr>
        <w:widowControl w:val="0"/>
        <w:tabs>
          <w:tab w:val="left" w:pos="1134"/>
        </w:tabs>
        <w:ind w:firstLine="562"/>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53DD2BE" w14:textId="77777777" w:rsidR="00F331AD" w:rsidRPr="00B138F3" w:rsidRDefault="00F331AD" w:rsidP="005F0622">
      <w:pPr>
        <w:widowControl w:val="0"/>
        <w:tabs>
          <w:tab w:val="left" w:pos="1134"/>
        </w:tabs>
        <w:ind w:firstLine="562"/>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FCA98AB" w14:textId="77777777" w:rsidR="000A214C" w:rsidRPr="00B138F3" w:rsidRDefault="000A214C" w:rsidP="005F0622">
      <w:pPr>
        <w:widowControl w:val="0"/>
        <w:ind w:firstLine="567"/>
        <w:jc w:val="center"/>
        <w:rPr>
          <w:rFonts w:ascii="GHEA Grapalat" w:hAnsi="GHEA Grapalat"/>
          <w:b/>
        </w:rPr>
      </w:pPr>
      <w:r w:rsidRPr="00B138F3">
        <w:rPr>
          <w:rFonts w:ascii="GHEA Grapalat" w:hAnsi="GHEA Grapalat"/>
          <w:b/>
        </w:rPr>
        <w:t>3. Адрес, банковские реквизиты Компании</w:t>
      </w:r>
    </w:p>
    <w:p w14:paraId="3A4FA333" w14:textId="77777777" w:rsidR="000A214C" w:rsidRPr="00B138F3" w:rsidRDefault="000A214C" w:rsidP="005F0622">
      <w:pPr>
        <w:widowControl w:val="0"/>
        <w:jc w:val="both"/>
        <w:rPr>
          <w:rFonts w:ascii="GHEA Grapalat" w:hAnsi="GHEA Grapalat"/>
        </w:rPr>
      </w:pPr>
      <w:r w:rsidRPr="00B138F3">
        <w:rPr>
          <w:rFonts w:ascii="GHEA Grapalat" w:hAnsi="GHEA Grapalat"/>
        </w:rPr>
        <w:t>_______________________________________</w:t>
      </w:r>
    </w:p>
    <w:p w14:paraId="1C34B585" w14:textId="77777777" w:rsidR="000A214C" w:rsidRPr="00B138F3" w:rsidRDefault="000A214C" w:rsidP="005F0622">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2D246890" w14:textId="77777777" w:rsidR="000A214C" w:rsidRPr="00B138F3" w:rsidRDefault="000A214C" w:rsidP="005F0622">
      <w:pPr>
        <w:widowControl w:val="0"/>
        <w:jc w:val="both"/>
        <w:rPr>
          <w:rFonts w:ascii="GHEA Grapalat" w:hAnsi="GHEA Grapalat"/>
        </w:rPr>
      </w:pPr>
      <w:r w:rsidRPr="00B138F3">
        <w:rPr>
          <w:rFonts w:ascii="GHEA Grapalat" w:hAnsi="GHEA Grapalat"/>
        </w:rPr>
        <w:t>_______________________________________</w:t>
      </w:r>
    </w:p>
    <w:p w14:paraId="68CC2D75" w14:textId="77777777" w:rsidR="000A214C" w:rsidRPr="00B138F3" w:rsidRDefault="000A214C" w:rsidP="005F0622">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14:paraId="7BF8D6D7" w14:textId="77777777" w:rsidR="000A214C" w:rsidRPr="00B138F3" w:rsidRDefault="000A214C" w:rsidP="005F0622">
      <w:pPr>
        <w:widowControl w:val="0"/>
        <w:jc w:val="both"/>
        <w:rPr>
          <w:rFonts w:ascii="GHEA Grapalat" w:hAnsi="GHEA Grapalat"/>
        </w:rPr>
      </w:pPr>
      <w:r w:rsidRPr="00B138F3">
        <w:rPr>
          <w:rFonts w:ascii="GHEA Grapalat" w:hAnsi="GHEA Grapalat"/>
        </w:rPr>
        <w:t>_______________________________________</w:t>
      </w:r>
    </w:p>
    <w:p w14:paraId="1456E12E" w14:textId="77777777" w:rsidR="000A214C" w:rsidRPr="00B138F3" w:rsidRDefault="000A214C" w:rsidP="005F0622">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64096AEA" w14:textId="77777777" w:rsidR="000A214C" w:rsidRPr="00B138F3" w:rsidRDefault="000A214C" w:rsidP="005F0622">
      <w:pPr>
        <w:widowControl w:val="0"/>
        <w:jc w:val="both"/>
        <w:rPr>
          <w:rFonts w:ascii="GHEA Grapalat" w:hAnsi="GHEA Grapalat"/>
        </w:rPr>
      </w:pPr>
      <w:r w:rsidRPr="00B138F3">
        <w:rPr>
          <w:rFonts w:ascii="GHEA Grapalat" w:hAnsi="GHEA Grapalat"/>
        </w:rPr>
        <w:t>_______________________________________</w:t>
      </w:r>
    </w:p>
    <w:p w14:paraId="58577E9B" w14:textId="77777777" w:rsidR="000A214C" w:rsidRPr="00B138F3" w:rsidRDefault="000A214C" w:rsidP="005F0622">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2FA0D3DB" w14:textId="77777777" w:rsidR="000A214C" w:rsidRPr="00B138F3" w:rsidRDefault="000A214C" w:rsidP="005F0622">
      <w:pPr>
        <w:widowControl w:val="0"/>
        <w:jc w:val="both"/>
        <w:rPr>
          <w:rFonts w:ascii="GHEA Grapalat" w:hAnsi="GHEA Grapalat"/>
        </w:rPr>
      </w:pPr>
      <w:r w:rsidRPr="00B138F3">
        <w:rPr>
          <w:rFonts w:ascii="GHEA Grapalat" w:hAnsi="GHEA Grapalat"/>
        </w:rPr>
        <w:t>_______________________________________</w:t>
      </w:r>
    </w:p>
    <w:p w14:paraId="47EC4057" w14:textId="77777777" w:rsidR="000A214C" w:rsidRPr="00B138F3" w:rsidRDefault="000A214C" w:rsidP="005F0622">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4D6D23E5" w14:textId="77777777" w:rsidR="000A214C" w:rsidRPr="00B138F3" w:rsidRDefault="000A214C" w:rsidP="005F0622">
      <w:pPr>
        <w:widowControl w:val="0"/>
        <w:jc w:val="both"/>
        <w:rPr>
          <w:rFonts w:ascii="GHEA Grapalat" w:hAnsi="GHEA Grapalat"/>
        </w:rPr>
      </w:pPr>
      <w:r w:rsidRPr="00B138F3">
        <w:rPr>
          <w:rFonts w:ascii="GHEA Grapalat" w:hAnsi="GHEA Grapalat"/>
        </w:rPr>
        <w:t>_______________________________________</w:t>
      </w:r>
    </w:p>
    <w:p w14:paraId="6F06DD4F" w14:textId="77777777"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756506B9"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B138F3" w:rsidRPr="00B138F3" w14:paraId="3EB908EE"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BFDE1E" w14:textId="77777777" w:rsidR="00BE2572" w:rsidRPr="00B138F3" w:rsidRDefault="00BE2572" w:rsidP="002849A6">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7E915965"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9858BE" w14:textId="77777777" w:rsidR="00BE2572" w:rsidRPr="00B138F3" w:rsidRDefault="00BE2572" w:rsidP="002849A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376CBC2F" w14:textId="77777777"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1F78DF" w14:textId="77777777" w:rsidR="00BE2572" w:rsidRPr="00B138F3" w:rsidRDefault="00BE2572"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72148DB5" w14:textId="77777777"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7C2140"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5B6185CA"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8D4374"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5ED07631"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568F9E"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536C39AC"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530ED0"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21EC1772"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ED5BEA"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5F0622" w:rsidRPr="00B138F3" w14:paraId="7C230FCD"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4C3891" w14:textId="5B55C8E5" w:rsidR="005F0622" w:rsidRPr="00B138F3" w:rsidRDefault="005F0622" w:rsidP="005F0622">
            <w:pPr>
              <w:widowControl w:val="0"/>
              <w:tabs>
                <w:tab w:val="left" w:pos="855"/>
              </w:tabs>
              <w:spacing w:after="160"/>
              <w:ind w:left="360"/>
              <w:rPr>
                <w:rFonts w:ascii="GHEA Grapalat" w:hAnsi="GHEA Grapalat"/>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5F0622" w:rsidRPr="00B138F3" w14:paraId="03EC46D6"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2238DC" w14:textId="3F9FFF8D" w:rsidR="005F0622" w:rsidRPr="00B138F3" w:rsidRDefault="005F0622" w:rsidP="005F0622">
            <w:pPr>
              <w:widowControl w:val="0"/>
              <w:tabs>
                <w:tab w:val="left" w:pos="855"/>
              </w:tabs>
              <w:spacing w:after="160"/>
              <w:ind w:left="360"/>
              <w:rPr>
                <w:rFonts w:ascii="GHEA Grapalat" w:hAnsi="GHEA Grapalat"/>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5F0622" w:rsidRPr="00B138F3" w14:paraId="5F4BCB8E" w14:textId="77777777"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663D56" w14:textId="5688BD9D" w:rsidR="005F0622" w:rsidRPr="00B138F3" w:rsidRDefault="005F0622" w:rsidP="005F0622">
            <w:pPr>
              <w:widowControl w:val="0"/>
              <w:tabs>
                <w:tab w:val="left" w:pos="855"/>
              </w:tabs>
              <w:spacing w:after="160"/>
              <w:ind w:left="360"/>
              <w:rPr>
                <w:rFonts w:ascii="GHEA Grapalat" w:hAnsi="GHEA Grapalat"/>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5F0622" w:rsidRPr="00B138F3" w14:paraId="46964711"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CCF314" w14:textId="461A6195" w:rsidR="005F0622" w:rsidRPr="00B138F3" w:rsidRDefault="005F0622" w:rsidP="005F0622">
            <w:pPr>
              <w:widowControl w:val="0"/>
              <w:tabs>
                <w:tab w:val="left" w:pos="855"/>
              </w:tabs>
              <w:spacing w:after="160"/>
              <w:ind w:left="360"/>
              <w:rPr>
                <w:rFonts w:ascii="GHEA Grapalat" w:hAnsi="GHEA Grapalat"/>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5F0622" w:rsidRPr="00B138F3" w14:paraId="1196A817"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313A4F" w14:textId="10C7171E" w:rsidR="005F0622" w:rsidRPr="00B138F3" w:rsidRDefault="005F0622" w:rsidP="005F0622">
            <w:pPr>
              <w:widowControl w:val="0"/>
              <w:tabs>
                <w:tab w:val="left" w:pos="855"/>
              </w:tabs>
              <w:spacing w:after="160"/>
              <w:ind w:left="360"/>
              <w:rPr>
                <w:rFonts w:ascii="GHEA Grapalat" w:hAnsi="GHEA Grapalat"/>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5F0622" w:rsidRPr="00B138F3" w14:paraId="3AB129D2"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BB4775" w14:textId="77777777" w:rsidR="005F0622" w:rsidRPr="00B138F3" w:rsidRDefault="005F0622" w:rsidP="005F0622">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5F0622" w:rsidRPr="00B138F3" w14:paraId="0725AE1C"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9E40B8" w14:textId="77777777" w:rsidR="005F0622" w:rsidRPr="00B138F3" w:rsidRDefault="005F0622" w:rsidP="005F0622">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5F0622" w:rsidRPr="00B138F3" w14:paraId="33B13133"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9524CA" w14:textId="77777777" w:rsidR="005F0622" w:rsidRPr="00B138F3" w:rsidRDefault="005F0622" w:rsidP="005F0622">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5F0622" w:rsidRPr="00B138F3" w14:paraId="71E0AE94"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B946DF" w14:textId="77777777" w:rsidR="005F0622" w:rsidRPr="00B138F3" w:rsidRDefault="005F0622" w:rsidP="005F062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5F0622" w:rsidRPr="00B138F3" w14:paraId="48445858" w14:textId="77777777" w:rsidTr="002849A6">
        <w:trPr>
          <w:trHeight w:val="424"/>
        </w:trPr>
        <w:tc>
          <w:tcPr>
            <w:tcW w:w="10980" w:type="dxa"/>
            <w:gridSpan w:val="2"/>
            <w:tcBorders>
              <w:top w:val="single" w:sz="4" w:space="0" w:color="auto"/>
              <w:left w:val="single" w:sz="4" w:space="0" w:color="auto"/>
              <w:right w:val="single" w:sz="4" w:space="0" w:color="000000"/>
            </w:tcBorders>
            <w:noWrap/>
            <w:vAlign w:val="bottom"/>
          </w:tcPr>
          <w:p w14:paraId="53964E3D" w14:textId="77777777" w:rsidR="005F0622" w:rsidRPr="00B138F3" w:rsidRDefault="005F0622" w:rsidP="005F0622">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5F0622" w:rsidRPr="00B138F3" w14:paraId="2D727E89"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0E2D" w14:textId="77777777" w:rsidR="005F0622" w:rsidRPr="00B138F3" w:rsidRDefault="005F0622" w:rsidP="005F0622">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5F0622" w:rsidRPr="00B138F3" w14:paraId="1E59B99A"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6D0B5D" w14:textId="77777777" w:rsidR="005F0622" w:rsidRPr="00B138F3" w:rsidRDefault="005F0622" w:rsidP="005F0622">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5F0622" w:rsidRPr="00B138F3" w14:paraId="6DFF5D21" w14:textId="77777777" w:rsidTr="002849A6">
        <w:trPr>
          <w:trHeight w:val="2194"/>
        </w:trPr>
        <w:tc>
          <w:tcPr>
            <w:tcW w:w="5616" w:type="dxa"/>
            <w:tcBorders>
              <w:top w:val="nil"/>
              <w:left w:val="single" w:sz="4" w:space="0" w:color="auto"/>
              <w:bottom w:val="single" w:sz="4" w:space="0" w:color="auto"/>
              <w:right w:val="single" w:sz="4" w:space="0" w:color="auto"/>
            </w:tcBorders>
            <w:noWrap/>
            <w:vAlign w:val="bottom"/>
          </w:tcPr>
          <w:p w14:paraId="73321DB9" w14:textId="77777777" w:rsidR="005F0622" w:rsidRPr="00B138F3" w:rsidRDefault="005F0622" w:rsidP="005F0622">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64AB436B" w14:textId="77777777" w:rsidR="005F0622" w:rsidRPr="00B138F3" w:rsidRDefault="005F0622" w:rsidP="005F0622">
            <w:pPr>
              <w:widowControl w:val="0"/>
              <w:spacing w:after="160"/>
              <w:rPr>
                <w:rFonts w:ascii="GHEA Grapalat" w:hAnsi="GHEA Grapalat" w:cs="Sylfaen"/>
              </w:rPr>
            </w:pPr>
          </w:p>
          <w:p w14:paraId="19465630" w14:textId="77777777" w:rsidR="005F0622" w:rsidRPr="00B138F3" w:rsidRDefault="005F0622" w:rsidP="005F0622">
            <w:pPr>
              <w:widowControl w:val="0"/>
              <w:spacing w:after="160"/>
              <w:jc w:val="right"/>
              <w:rPr>
                <w:rFonts w:ascii="GHEA Grapalat" w:hAnsi="GHEA Grapalat" w:cs="Tahoma"/>
              </w:rPr>
            </w:pPr>
            <w:r w:rsidRPr="00B138F3">
              <w:rPr>
                <w:rFonts w:ascii="GHEA Grapalat" w:hAnsi="GHEA Grapalat"/>
              </w:rPr>
              <w:t>/____________________/</w:t>
            </w:r>
          </w:p>
          <w:p w14:paraId="3A651BA5" w14:textId="77777777" w:rsidR="005F0622" w:rsidRPr="00B138F3" w:rsidRDefault="005F0622" w:rsidP="005F0622">
            <w:pPr>
              <w:widowControl w:val="0"/>
              <w:spacing w:after="160"/>
              <w:rPr>
                <w:rFonts w:ascii="GHEA Grapalat" w:hAnsi="GHEA Grapalat" w:cs="Sylfaen"/>
              </w:rPr>
            </w:pPr>
          </w:p>
          <w:p w14:paraId="53E26939" w14:textId="77777777" w:rsidR="005F0622" w:rsidRPr="00B138F3" w:rsidRDefault="005F0622" w:rsidP="005F0622">
            <w:pPr>
              <w:widowControl w:val="0"/>
              <w:spacing w:after="160"/>
              <w:jc w:val="right"/>
              <w:rPr>
                <w:rFonts w:ascii="GHEA Grapalat" w:hAnsi="GHEA Grapalat" w:cs="Sylfaen"/>
              </w:rPr>
            </w:pPr>
            <w:r w:rsidRPr="00B138F3">
              <w:rPr>
                <w:rFonts w:ascii="GHEA Grapalat" w:hAnsi="GHEA Grapalat"/>
              </w:rPr>
              <w:t>/____________________/</w:t>
            </w:r>
          </w:p>
          <w:p w14:paraId="2FEB9935" w14:textId="77777777" w:rsidR="005F0622" w:rsidRPr="00B138F3" w:rsidRDefault="005F0622" w:rsidP="005F0622">
            <w:pPr>
              <w:widowControl w:val="0"/>
              <w:spacing w:after="160"/>
              <w:rPr>
                <w:rFonts w:ascii="GHEA Grapalat" w:hAnsi="GHEA Grapalat" w:cs="Sylfaen"/>
              </w:rPr>
            </w:pPr>
          </w:p>
          <w:p w14:paraId="7C615680" w14:textId="77777777" w:rsidR="005F0622" w:rsidRPr="00B138F3" w:rsidRDefault="005F0622" w:rsidP="005F0622">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3D405AF2" w14:textId="77777777" w:rsidR="005F0622" w:rsidRPr="00B138F3" w:rsidRDefault="005F0622" w:rsidP="005F0622">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68EDC5DC" w14:textId="77777777" w:rsidR="005F0622" w:rsidRPr="00B138F3" w:rsidRDefault="005F0622" w:rsidP="005F0622">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04CC81DC" w14:textId="77777777" w:rsidR="005F0622" w:rsidRPr="00B138F3" w:rsidRDefault="005F0622" w:rsidP="005F0622">
            <w:pPr>
              <w:widowControl w:val="0"/>
              <w:spacing w:after="160"/>
              <w:rPr>
                <w:rFonts w:ascii="GHEA Grapalat" w:hAnsi="GHEA Grapalat" w:cs="Sylfaen"/>
              </w:rPr>
            </w:pPr>
          </w:p>
          <w:p w14:paraId="349E8ED8" w14:textId="77777777" w:rsidR="005F0622" w:rsidRPr="00B138F3" w:rsidRDefault="005F0622" w:rsidP="005F0622">
            <w:pPr>
              <w:widowControl w:val="0"/>
              <w:spacing w:after="160"/>
              <w:jc w:val="right"/>
              <w:rPr>
                <w:rFonts w:ascii="GHEA Grapalat" w:hAnsi="GHEA Grapalat" w:cs="Sylfaen"/>
              </w:rPr>
            </w:pPr>
            <w:r w:rsidRPr="00B138F3">
              <w:rPr>
                <w:rFonts w:ascii="GHEA Grapalat" w:hAnsi="GHEA Grapalat"/>
              </w:rPr>
              <w:t>/____________________/</w:t>
            </w:r>
          </w:p>
          <w:p w14:paraId="41DAB79B" w14:textId="77777777" w:rsidR="005F0622" w:rsidRPr="00B138F3" w:rsidRDefault="005F0622" w:rsidP="005F0622">
            <w:pPr>
              <w:widowControl w:val="0"/>
              <w:spacing w:after="160"/>
              <w:jc w:val="right"/>
              <w:rPr>
                <w:rFonts w:ascii="GHEA Grapalat" w:hAnsi="GHEA Grapalat" w:cs="Tahoma"/>
              </w:rPr>
            </w:pPr>
          </w:p>
          <w:p w14:paraId="7EC2858E" w14:textId="77777777" w:rsidR="005F0622" w:rsidRPr="00B138F3" w:rsidRDefault="005F0622" w:rsidP="005F0622">
            <w:pPr>
              <w:widowControl w:val="0"/>
              <w:spacing w:after="160"/>
              <w:jc w:val="right"/>
              <w:rPr>
                <w:rFonts w:ascii="GHEA Grapalat" w:hAnsi="GHEA Grapalat" w:cs="Sylfaen"/>
              </w:rPr>
            </w:pPr>
            <w:r w:rsidRPr="00B138F3">
              <w:rPr>
                <w:rFonts w:ascii="GHEA Grapalat" w:hAnsi="GHEA Grapalat"/>
              </w:rPr>
              <w:t>/____________________/</w:t>
            </w:r>
          </w:p>
          <w:p w14:paraId="078A8709" w14:textId="77777777" w:rsidR="005F0622" w:rsidRPr="00B138F3" w:rsidRDefault="005F0622" w:rsidP="005F0622">
            <w:pPr>
              <w:widowControl w:val="0"/>
              <w:spacing w:after="160"/>
              <w:rPr>
                <w:rFonts w:ascii="GHEA Grapalat" w:hAnsi="GHEA Grapalat" w:cs="Sylfaen"/>
              </w:rPr>
            </w:pPr>
          </w:p>
          <w:p w14:paraId="686B0DDA" w14:textId="77777777" w:rsidR="005F0622" w:rsidRPr="00B138F3" w:rsidRDefault="005F0622" w:rsidP="005F0622">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5F0622" w:rsidRPr="00B138F3" w14:paraId="4DE8C8D5" w14:textId="77777777" w:rsidTr="002849A6">
        <w:trPr>
          <w:trHeight w:val="2194"/>
        </w:trPr>
        <w:tc>
          <w:tcPr>
            <w:tcW w:w="5616" w:type="dxa"/>
            <w:tcBorders>
              <w:top w:val="single" w:sz="4" w:space="0" w:color="auto"/>
              <w:left w:val="single" w:sz="4" w:space="0" w:color="auto"/>
              <w:right w:val="single" w:sz="4" w:space="0" w:color="auto"/>
            </w:tcBorders>
            <w:noWrap/>
            <w:vAlign w:val="bottom"/>
          </w:tcPr>
          <w:p w14:paraId="78A49B45" w14:textId="77777777" w:rsidR="005F0622" w:rsidRPr="00B138F3" w:rsidRDefault="005F0622" w:rsidP="005F0622">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5DE58FA4" w14:textId="77777777" w:rsidR="005F0622" w:rsidRPr="00B138F3" w:rsidRDefault="005F0622" w:rsidP="005F0622">
            <w:pPr>
              <w:widowControl w:val="0"/>
              <w:spacing w:after="160"/>
              <w:rPr>
                <w:rFonts w:ascii="GHEA Grapalat" w:hAnsi="GHEA Grapalat"/>
              </w:rPr>
            </w:pPr>
          </w:p>
          <w:p w14:paraId="4AC45DDF" w14:textId="77777777" w:rsidR="005F0622" w:rsidRPr="00B138F3" w:rsidRDefault="005F0622" w:rsidP="005F0622">
            <w:pPr>
              <w:widowControl w:val="0"/>
              <w:jc w:val="right"/>
              <w:rPr>
                <w:rFonts w:ascii="GHEA Grapalat" w:hAnsi="GHEA Grapalat" w:cs="Tahoma"/>
              </w:rPr>
            </w:pPr>
            <w:r w:rsidRPr="00B138F3">
              <w:rPr>
                <w:rFonts w:ascii="GHEA Grapalat" w:hAnsi="GHEA Grapalat"/>
              </w:rPr>
              <w:t>/____________________/</w:t>
            </w:r>
          </w:p>
          <w:p w14:paraId="6A51FEF0" w14:textId="77777777" w:rsidR="005F0622" w:rsidRPr="00B138F3" w:rsidRDefault="005F0622" w:rsidP="005F0622">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66AE2F9A" w14:textId="77777777" w:rsidR="005F0622" w:rsidRPr="00B138F3" w:rsidRDefault="005F0622" w:rsidP="005F0622">
            <w:pPr>
              <w:widowControl w:val="0"/>
              <w:spacing w:after="160"/>
              <w:rPr>
                <w:rFonts w:ascii="GHEA Grapalat" w:hAnsi="GHEA Grapalat" w:cs="Tahoma"/>
              </w:rPr>
            </w:pPr>
          </w:p>
          <w:p w14:paraId="43650ECC" w14:textId="77777777" w:rsidR="005F0622" w:rsidRPr="00B138F3" w:rsidRDefault="005F0622" w:rsidP="005F0622">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16F57883" w14:textId="77777777" w:rsidR="005F0622" w:rsidRPr="00B138F3" w:rsidRDefault="005F0622" w:rsidP="005F0622">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621CE93E" w14:textId="77777777" w:rsidR="005F0622" w:rsidRPr="00B138F3" w:rsidRDefault="005F0622" w:rsidP="005F0622">
            <w:pPr>
              <w:widowControl w:val="0"/>
              <w:spacing w:after="160"/>
              <w:rPr>
                <w:rFonts w:ascii="GHEA Grapalat" w:hAnsi="GHEA Grapalat" w:cs="Tahoma"/>
              </w:rPr>
            </w:pPr>
          </w:p>
          <w:p w14:paraId="0A2CDD72" w14:textId="77777777" w:rsidR="005F0622" w:rsidRPr="00B138F3" w:rsidRDefault="005F0622" w:rsidP="005F0622">
            <w:pPr>
              <w:widowControl w:val="0"/>
              <w:jc w:val="right"/>
              <w:rPr>
                <w:rFonts w:ascii="GHEA Grapalat" w:hAnsi="GHEA Grapalat" w:cs="Tahoma"/>
              </w:rPr>
            </w:pPr>
            <w:r w:rsidRPr="00B138F3">
              <w:rPr>
                <w:rFonts w:ascii="GHEA Grapalat" w:hAnsi="GHEA Grapalat"/>
              </w:rPr>
              <w:t>/____________________/</w:t>
            </w:r>
          </w:p>
          <w:p w14:paraId="763823CB" w14:textId="77777777" w:rsidR="005F0622" w:rsidRPr="00B138F3" w:rsidRDefault="005F0622" w:rsidP="005F0622">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62C22A97" w14:textId="77777777" w:rsidR="005F0622" w:rsidRPr="00B138F3" w:rsidRDefault="005F0622" w:rsidP="005F0622">
            <w:pPr>
              <w:widowControl w:val="0"/>
              <w:spacing w:after="160"/>
              <w:rPr>
                <w:rFonts w:ascii="GHEA Grapalat" w:hAnsi="GHEA Grapalat" w:cs="Arial"/>
              </w:rPr>
            </w:pPr>
          </w:p>
        </w:tc>
      </w:tr>
      <w:tr w:rsidR="005F0622" w:rsidRPr="00B138F3" w14:paraId="71CEDAEB" w14:textId="77777777" w:rsidTr="002849A6">
        <w:trPr>
          <w:trHeight w:val="2194"/>
        </w:trPr>
        <w:tc>
          <w:tcPr>
            <w:tcW w:w="5616" w:type="dxa"/>
            <w:tcBorders>
              <w:top w:val="nil"/>
              <w:left w:val="single" w:sz="4" w:space="0" w:color="auto"/>
              <w:bottom w:val="single" w:sz="4" w:space="0" w:color="auto"/>
              <w:right w:val="single" w:sz="4" w:space="0" w:color="auto"/>
            </w:tcBorders>
            <w:noWrap/>
            <w:vAlign w:val="bottom"/>
          </w:tcPr>
          <w:p w14:paraId="766D7562" w14:textId="77777777" w:rsidR="005F0622" w:rsidRPr="00B138F3" w:rsidRDefault="005F0622" w:rsidP="005F0622">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603D20EB" w14:textId="77777777" w:rsidR="005F0622" w:rsidRPr="00B138F3" w:rsidRDefault="005F0622" w:rsidP="005F0622">
            <w:pPr>
              <w:widowControl w:val="0"/>
              <w:spacing w:after="160"/>
              <w:rPr>
                <w:rFonts w:ascii="GHEA Grapalat" w:hAnsi="GHEA Grapalat" w:cs="Sylfaen"/>
              </w:rPr>
            </w:pPr>
          </w:p>
          <w:p w14:paraId="2424BC00" w14:textId="77777777" w:rsidR="005F0622" w:rsidRPr="00B138F3" w:rsidRDefault="005F0622" w:rsidP="005F0622">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304D23AB" w14:textId="77777777" w:rsidR="005F0622" w:rsidRPr="00B138F3" w:rsidRDefault="005F0622" w:rsidP="005F0622">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1A5E1E88" w14:textId="77777777" w:rsidR="005F0622" w:rsidRPr="00B138F3" w:rsidRDefault="005F0622" w:rsidP="005F0622">
            <w:pPr>
              <w:widowControl w:val="0"/>
              <w:spacing w:after="160"/>
              <w:rPr>
                <w:rFonts w:ascii="GHEA Grapalat" w:hAnsi="GHEA Grapalat"/>
              </w:rPr>
            </w:pPr>
          </w:p>
          <w:p w14:paraId="27C5FEDB" w14:textId="77777777" w:rsidR="005F0622" w:rsidRPr="00B138F3" w:rsidRDefault="005F0622" w:rsidP="005F0622">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27B14E87" w14:textId="77777777" w:rsidR="00BE2572" w:rsidRPr="00B138F3" w:rsidRDefault="00BE2572" w:rsidP="00BE2572">
      <w:pPr>
        <w:widowControl w:val="0"/>
        <w:spacing w:after="160"/>
        <w:jc w:val="center"/>
        <w:rPr>
          <w:rFonts w:ascii="GHEA Grapalat" w:hAnsi="GHEA Grapalat" w:cs="Sylfaen"/>
        </w:rPr>
      </w:pPr>
    </w:p>
    <w:p w14:paraId="581E4CE9"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D796582"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5537DE0E"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566A214E"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4E90E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7019FB9B"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2FD655A8"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4CA0DAAF"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51F23E72"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55527135"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6CDD745"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31C843D0"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6ADE62EB"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7085C1D6"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53FC4E90"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8CA333"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E5DAAA6"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1A689B51"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3A1B3364"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08F4950"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0545EA1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5ED59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E359FB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A3CBB0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DF87C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867E84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41FD906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32647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36445F6D" w14:textId="77777777"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80DB5A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FEDEC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CB6203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4E6AF40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98A2E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5ADF3DE" w14:textId="77777777"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D71933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28AF4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8D8B632" w14:textId="77777777"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CD2649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332371D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20FA0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2424A294" w14:textId="77777777"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C7DDEE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DD4DA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BF83A8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CE9746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8E87D4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D2A6C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39544B0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71CF0A6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CF20D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B2B585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BCA5E6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1A38A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AFC12D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136AC5F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38D5F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974502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5E33943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DBC0D6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95178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7BB5264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F8987F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33093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2F4889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A2A243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A7A514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5ADD7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2EF0F2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824F46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C0035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D4CB96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371A95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1500DDF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8D3FD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02D6677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64CADC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B2974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C63AC8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56DDC5F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025BE0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51086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8BC3AE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382D51F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AE4F9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3302C0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A169A2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0108D92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F84B9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2A79B8E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AB73AD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599B3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2A4FEB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ECBF1D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540852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7ED10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B25038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36055A7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6D3E5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7FD235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85C125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4057B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4A721D0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16D0D16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3FDAB1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59A63C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EF3C1B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565F78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38E45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49D52D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28015D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D3A09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FC5A57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0C68A3F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08D063F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D662A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294056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63A0EF2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02983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E97081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31D5EF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7B56388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981D2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FA4196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256F0D9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6806E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1DECC7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75AFDA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C2C02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B53360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24C361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C39C6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B54981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34A096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C0AC1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2975E8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1411346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1466C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0B8AB5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77917BD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14:paraId="67610F6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589EB2" w14:textId="77777777" w:rsidR="00BE2572" w:rsidRPr="00B138F3" w:rsidDel="0010680B"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4CCF56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5EFF32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4FB427" w14:textId="77777777"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69BEEA3F" w14:textId="77777777"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5C2D67E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4F8C9C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36F50B4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9A0E1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E1C1A8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7322BB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C31B2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9F5E97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A0A071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2DBFED0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733DD53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BF2FB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E962F6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2A698C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3EFF5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7D7E90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5112B13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552478D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0FBF22A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29360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60BB53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A32E72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DB830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93EDA5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1B4C29C8" w14:textId="77777777"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3EBAB2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13110A2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49348B3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A057A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4C4E667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6BEFA0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8A4A2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2F4BF78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06336A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7214E0B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CEBCE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14:paraId="39322C5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4DC86A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27C96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067635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95AED6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0052585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50E64A9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FDD32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15996A9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99ACEE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00B95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DD3A37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B31CF30" w14:textId="77777777" w:rsidR="00BE2572" w:rsidRPr="00B138F3" w:rsidRDefault="00BE2572" w:rsidP="003D2146">
            <w:pPr>
              <w:widowControl w:val="0"/>
              <w:spacing w:after="120"/>
              <w:jc w:val="center"/>
              <w:rPr>
                <w:rFonts w:ascii="GHEA Grapalat" w:hAnsi="GHEA Grapalat"/>
                <w:sz w:val="18"/>
                <w:szCs w:val="18"/>
              </w:rPr>
            </w:pPr>
          </w:p>
        </w:tc>
      </w:tr>
      <w:tr w:rsidR="00B138F3" w:rsidRPr="00B138F3" w14:paraId="2295F99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C7664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5AAB3B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0BC4C3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C5B02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5049D6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D16E682" w14:textId="77777777" w:rsidR="00BE2572" w:rsidRPr="00B138F3" w:rsidRDefault="00BE2572" w:rsidP="003D2146">
            <w:pPr>
              <w:widowControl w:val="0"/>
              <w:spacing w:after="120"/>
              <w:jc w:val="center"/>
              <w:rPr>
                <w:rFonts w:ascii="GHEA Grapalat" w:hAnsi="GHEA Grapalat"/>
                <w:sz w:val="18"/>
                <w:szCs w:val="18"/>
              </w:rPr>
            </w:pPr>
          </w:p>
        </w:tc>
      </w:tr>
      <w:tr w:rsidR="00B138F3" w:rsidRPr="00B138F3" w14:paraId="5E0DC10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960DE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0DA0E35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03D401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D1806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837268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6CD539F" w14:textId="77777777" w:rsidR="00BE2572" w:rsidRPr="00B138F3" w:rsidRDefault="00BE2572" w:rsidP="003D2146">
            <w:pPr>
              <w:widowControl w:val="0"/>
              <w:spacing w:after="120"/>
              <w:jc w:val="center"/>
              <w:rPr>
                <w:rFonts w:ascii="GHEA Grapalat" w:hAnsi="GHEA Grapalat"/>
                <w:sz w:val="18"/>
                <w:szCs w:val="18"/>
              </w:rPr>
            </w:pPr>
          </w:p>
        </w:tc>
      </w:tr>
      <w:tr w:rsidR="00B138F3" w:rsidRPr="00B138F3" w14:paraId="45B2D71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B3AB5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17C2365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10AAEDB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6D431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2B4A8F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7C402F9" w14:textId="77777777" w:rsidR="00BE2572" w:rsidRPr="00B138F3" w:rsidRDefault="00BE2572" w:rsidP="003D2146">
            <w:pPr>
              <w:widowControl w:val="0"/>
              <w:spacing w:after="120"/>
              <w:jc w:val="center"/>
              <w:rPr>
                <w:rFonts w:ascii="GHEA Grapalat" w:hAnsi="GHEA Grapalat"/>
                <w:sz w:val="18"/>
                <w:szCs w:val="18"/>
              </w:rPr>
            </w:pPr>
          </w:p>
        </w:tc>
      </w:tr>
      <w:tr w:rsidR="00B138F3" w:rsidRPr="00B138F3" w14:paraId="03EA508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F3200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22211BC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B33ED7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2A13A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34189B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44D48AF" w14:textId="77777777" w:rsidR="00BE2572" w:rsidRPr="00B138F3" w:rsidRDefault="00BE2572" w:rsidP="003D2146">
            <w:pPr>
              <w:widowControl w:val="0"/>
              <w:spacing w:after="120"/>
              <w:jc w:val="center"/>
              <w:rPr>
                <w:rFonts w:ascii="GHEA Grapalat" w:hAnsi="GHEA Grapalat"/>
                <w:sz w:val="18"/>
                <w:szCs w:val="18"/>
              </w:rPr>
            </w:pPr>
          </w:p>
        </w:tc>
      </w:tr>
      <w:tr w:rsidR="00FF3DE9" w:rsidRPr="00B138F3" w14:paraId="410A892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20BEB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36411A4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A998DD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E3B44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D8881D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8E98119" w14:textId="77777777" w:rsidR="00BE2572" w:rsidRPr="00B138F3" w:rsidRDefault="00BE2572" w:rsidP="003D2146">
            <w:pPr>
              <w:widowControl w:val="0"/>
              <w:spacing w:after="120"/>
              <w:jc w:val="center"/>
              <w:rPr>
                <w:rFonts w:ascii="GHEA Grapalat" w:hAnsi="GHEA Grapalat"/>
                <w:sz w:val="18"/>
                <w:szCs w:val="18"/>
              </w:rPr>
            </w:pPr>
          </w:p>
        </w:tc>
      </w:tr>
    </w:tbl>
    <w:p w14:paraId="5EF87691" w14:textId="465B0C1F" w:rsidR="00071D1C" w:rsidRPr="00B138F3" w:rsidRDefault="00B2572B" w:rsidP="001F7DFF">
      <w:pPr>
        <w:pStyle w:val="af4"/>
        <w:shd w:val="clear" w:color="auto" w:fill="FFFFFF"/>
        <w:spacing w:before="0" w:beforeAutospacing="0" w:after="0" w:afterAutospacing="0"/>
        <w:ind w:firstLine="375"/>
        <w:jc w:val="right"/>
        <w:rPr>
          <w:rFonts w:ascii="GHEA Grapalat" w:hAnsi="GHEA Grapalat" w:cs="Sylfaen"/>
          <w:b/>
        </w:rPr>
      </w:pPr>
      <w:r w:rsidRPr="00B138F3">
        <w:rPr>
          <w:rFonts w:ascii="GHEA Grapalat" w:hAnsi="GHEA Grapalat"/>
          <w:b/>
        </w:rPr>
        <w:lastRenderedPageBreak/>
        <w:t xml:space="preserve">Приложение № </w:t>
      </w:r>
      <w:r w:rsidR="004A51CE" w:rsidRPr="00B138F3">
        <w:rPr>
          <w:rFonts w:ascii="GHEA Grapalat" w:hAnsi="GHEA Grapalat"/>
          <w:b/>
        </w:rPr>
        <w:t>6</w:t>
      </w:r>
    </w:p>
    <w:p w14:paraId="7CE98B16" w14:textId="188C411B" w:rsidR="00071D1C" w:rsidRDefault="00071D1C" w:rsidP="001F7DFF">
      <w:pPr>
        <w:pStyle w:val="31"/>
        <w:widowControl w:val="0"/>
        <w:spacing w:after="160" w:line="240" w:lineRule="auto"/>
        <w:jc w:val="right"/>
        <w:rPr>
          <w:rFonts w:ascii="GHEA Grapalat" w:hAnsi="GHEA Grapalat"/>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A5412D">
        <w:rPr>
          <w:rFonts w:ascii="GHEA Grapalat" w:hAnsi="GHEA Grapalat"/>
          <w:b/>
          <w:sz w:val="24"/>
          <w:szCs w:val="24"/>
        </w:rPr>
        <w:t>ԳՀԱՇՁԲ-ՀՎԿԱԿ-2025-65</w:t>
      </w:r>
      <w:r w:rsidR="006132ED" w:rsidRPr="00B138F3">
        <w:rPr>
          <w:rFonts w:ascii="GHEA Grapalat" w:hAnsi="GHEA Grapalat"/>
          <w:b/>
          <w:sz w:val="24"/>
          <w:szCs w:val="24"/>
        </w:rPr>
        <w:t>"</w:t>
      </w:r>
    </w:p>
    <w:p w14:paraId="442999EF" w14:textId="77777777" w:rsidR="001F7DFF" w:rsidRPr="00B138F3" w:rsidRDefault="001F7DFF" w:rsidP="001F7DFF">
      <w:pPr>
        <w:pStyle w:val="31"/>
        <w:widowControl w:val="0"/>
        <w:spacing w:after="160" w:line="240" w:lineRule="auto"/>
        <w:jc w:val="right"/>
        <w:rPr>
          <w:rFonts w:ascii="GHEA Grapalat" w:hAnsi="GHEA Grapalat" w:cs="Sylfaen"/>
          <w:b/>
          <w:sz w:val="24"/>
          <w:szCs w:val="24"/>
        </w:rPr>
      </w:pPr>
    </w:p>
    <w:p w14:paraId="2689D935" w14:textId="67550EAB" w:rsidR="00BB28C8" w:rsidRPr="00433A59" w:rsidRDefault="00BB28C8" w:rsidP="00BB28C8">
      <w:pPr>
        <w:widowControl w:val="0"/>
        <w:spacing w:after="160" w:line="360" w:lineRule="auto"/>
        <w:jc w:val="center"/>
        <w:rPr>
          <w:rFonts w:ascii="GHEA Grapalat" w:hAnsi="GHEA Grapalat" w:cs="Times Armenian"/>
          <w:b/>
        </w:rPr>
      </w:pPr>
      <w:r w:rsidRPr="009F3DC7">
        <w:rPr>
          <w:rFonts w:ascii="GHEA Grapalat" w:hAnsi="GHEA Grapalat"/>
          <w:b/>
        </w:rPr>
        <w:t xml:space="preserve">ДОГОВОР ГОСУДАРСТВЕННОЙ ЗАКУПКИ </w:t>
      </w:r>
      <w:r w:rsidRPr="007846EE">
        <w:rPr>
          <w:rFonts w:ascii="GHEA Grapalat" w:hAnsi="GHEA Grapalat"/>
          <w:b/>
        </w:rPr>
        <w:br/>
      </w:r>
      <w:r w:rsidRPr="009F3DC7">
        <w:rPr>
          <w:rFonts w:ascii="GHEA Grapalat" w:hAnsi="GHEA Grapalat"/>
          <w:b/>
        </w:rPr>
        <w:t xml:space="preserve">НА ВЫПОЛНЕНИЕ </w:t>
      </w:r>
      <w:r w:rsidR="001F7DFF" w:rsidRPr="009F3DC7">
        <w:rPr>
          <w:rFonts w:ascii="GHEA Grapalat" w:hAnsi="GHEA Grapalat"/>
          <w:b/>
        </w:rPr>
        <w:t xml:space="preserve">РАБОТ </w:t>
      </w:r>
      <w:r w:rsidRPr="009F3DC7">
        <w:rPr>
          <w:rFonts w:ascii="GHEA Grapalat" w:hAnsi="GHEA Grapalat"/>
          <w:b/>
        </w:rPr>
        <w:t>ДЛЯ НУЖД ГОСУДАРСТВА</w:t>
      </w:r>
    </w:p>
    <w:p w14:paraId="115E96CE" w14:textId="77777777" w:rsidR="00BB28C8" w:rsidRDefault="00BB28C8" w:rsidP="00BB28C8">
      <w:pPr>
        <w:widowControl w:val="0"/>
        <w:spacing w:after="160" w:line="360" w:lineRule="auto"/>
        <w:jc w:val="center"/>
        <w:rPr>
          <w:rFonts w:ascii="GHEA Grapalat" w:hAnsi="GHEA Grapalat"/>
          <w:b/>
          <w:lang w:val="en-US"/>
        </w:rPr>
      </w:pPr>
      <w:r w:rsidRPr="009F3DC7">
        <w:rPr>
          <w:rFonts w:ascii="GHEA Grapalat" w:hAnsi="GHEA Grapalat"/>
          <w:b/>
        </w:rPr>
        <w:t>№ ____________________</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BB28C8" w14:paraId="14EA4301" w14:textId="77777777" w:rsidTr="003D2146">
        <w:tc>
          <w:tcPr>
            <w:tcW w:w="4643" w:type="dxa"/>
          </w:tcPr>
          <w:p w14:paraId="74CC1A6D" w14:textId="77777777" w:rsidR="00BB28C8" w:rsidRPr="00433A59" w:rsidRDefault="00BB28C8" w:rsidP="003D2146">
            <w:pPr>
              <w:widowControl w:val="0"/>
              <w:spacing w:after="160" w:line="360" w:lineRule="auto"/>
              <w:rPr>
                <w:rFonts w:ascii="GHEA Grapalat" w:hAnsi="GHEA Grapalat"/>
                <w:b/>
                <w:u w:val="single"/>
                <w:lang w:val="en-US"/>
              </w:rPr>
            </w:pPr>
            <w:r w:rsidRPr="009F3DC7">
              <w:rPr>
                <w:rFonts w:ascii="GHEA Grapalat" w:hAnsi="GHEA Grapalat"/>
              </w:rPr>
              <w:t>г.</w:t>
            </w:r>
          </w:p>
        </w:tc>
        <w:tc>
          <w:tcPr>
            <w:tcW w:w="4644" w:type="dxa"/>
          </w:tcPr>
          <w:p w14:paraId="551EAD46" w14:textId="77777777" w:rsidR="00BB28C8" w:rsidRDefault="00BB28C8" w:rsidP="003D2146">
            <w:pPr>
              <w:widowControl w:val="0"/>
              <w:spacing w:after="160" w:line="360" w:lineRule="auto"/>
              <w:jc w:val="right"/>
              <w:rPr>
                <w:rFonts w:ascii="GHEA Grapalat" w:hAnsi="GHEA Grapalat"/>
                <w:b/>
                <w:u w:val="single"/>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14:paraId="7A193867" w14:textId="77777777" w:rsidR="00BB28C8" w:rsidRPr="00433A59" w:rsidRDefault="00BB28C8" w:rsidP="00BB28C8">
      <w:pPr>
        <w:widowControl w:val="0"/>
        <w:spacing w:after="160" w:line="360" w:lineRule="auto"/>
        <w:jc w:val="center"/>
        <w:rPr>
          <w:rFonts w:ascii="GHEA Grapalat" w:hAnsi="GHEA Grapalat"/>
          <w:b/>
          <w:u w:val="single"/>
          <w:lang w:val="en-US"/>
        </w:rPr>
      </w:pPr>
    </w:p>
    <w:p w14:paraId="3495CCB7" w14:textId="3E727A17" w:rsidR="00BB28C8" w:rsidRPr="009F3DC7" w:rsidRDefault="001F7DFF" w:rsidP="001F7DFF">
      <w:pPr>
        <w:widowControl w:val="0"/>
        <w:jc w:val="both"/>
        <w:rPr>
          <w:rFonts w:ascii="GHEA Grapalat" w:hAnsi="GHEA Grapalat"/>
        </w:rPr>
      </w:pPr>
      <w:bookmarkStart w:id="11" w:name="_Hlk203083934"/>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7"/>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Pr="003B1214">
        <w:rPr>
          <w:rFonts w:ascii="GHEA Grapalat" w:hAnsi="GHEA Grapalat"/>
        </w:rPr>
        <w:t>генерального</w:t>
      </w:r>
      <w:r>
        <w:rPr>
          <w:rFonts w:ascii="GHEA Grapalat" w:hAnsi="GHEA Grapalat"/>
        </w:rPr>
        <w:t xml:space="preserve"> директора С. </w:t>
      </w:r>
      <w:proofErr w:type="spellStart"/>
      <w:r>
        <w:rPr>
          <w:rFonts w:ascii="GHEA Grapalat" w:hAnsi="GHEA Grapalat"/>
        </w:rPr>
        <w:t>Атояна</w:t>
      </w:r>
      <w:proofErr w:type="spellEnd"/>
      <w:r w:rsidRPr="00A542E3">
        <w:rPr>
          <w:rFonts w:ascii="GHEA Grapalat" w:hAnsi="GHEA Grapalat"/>
        </w:rPr>
        <w:t xml:space="preserve">, действующего на основании устава </w:t>
      </w:r>
      <w:r>
        <w:rPr>
          <w:rFonts w:ascii="GHEA Grapalat" w:hAnsi="GHEA Grapalat"/>
        </w:rPr>
        <w:t>организации</w:t>
      </w:r>
      <w:r w:rsidRPr="00A542E3">
        <w:rPr>
          <w:rFonts w:ascii="GHEA Grapalat" w:hAnsi="GHEA Grapalat"/>
        </w:rPr>
        <w:t>,</w:t>
      </w:r>
      <w:bookmarkEnd w:id="11"/>
      <w:r w:rsidRPr="00A542E3">
        <w:rPr>
          <w:rFonts w:ascii="GHEA Grapalat" w:hAnsi="GHEA Grapalat"/>
        </w:rPr>
        <w:t xml:space="preserve"> </w:t>
      </w:r>
      <w:r w:rsidR="00BB28C8" w:rsidRPr="00C7119C">
        <w:rPr>
          <w:rFonts w:ascii="GHEA Grapalat" w:hAnsi="GHEA Grapalat"/>
        </w:rPr>
        <w:t>(далее — "Заказчик), с одной стороны, и __________________, в лице директора</w:t>
      </w:r>
      <w:r w:rsidR="00BB28C8">
        <w:rPr>
          <w:rFonts w:ascii="GHEA Grapalat" w:hAnsi="GHEA Grapalat"/>
        </w:rPr>
        <w:t xml:space="preserve"> </w:t>
      </w:r>
      <w:r w:rsidR="00BB28C8" w:rsidRPr="00C7119C">
        <w:rPr>
          <w:rFonts w:ascii="GHEA Grapalat" w:hAnsi="GHEA Grapalat"/>
        </w:rPr>
        <w:t>_____________________, действующего на основании устава ________________________, (далее — Исполнитель), с другой стороны, заключили настоящий Договор о следующем.</w:t>
      </w:r>
    </w:p>
    <w:p w14:paraId="71DB67B6" w14:textId="77777777" w:rsidR="00BB28C8" w:rsidRPr="009F3DC7" w:rsidRDefault="00BB28C8" w:rsidP="001F7DFF">
      <w:pPr>
        <w:widowControl w:val="0"/>
        <w:ind w:firstLine="567"/>
        <w:jc w:val="both"/>
        <w:rPr>
          <w:rFonts w:ascii="GHEA Grapalat" w:hAnsi="GHEA Grapalat"/>
          <w:i/>
        </w:rPr>
      </w:pPr>
    </w:p>
    <w:p w14:paraId="0926AC27" w14:textId="77777777" w:rsidR="00BB28C8" w:rsidRPr="009F3DC7" w:rsidRDefault="00BB28C8" w:rsidP="001F7DFF">
      <w:pPr>
        <w:widowControl w:val="0"/>
        <w:jc w:val="center"/>
        <w:rPr>
          <w:rFonts w:ascii="GHEA Grapalat" w:hAnsi="GHEA Grapalat" w:cs="Sylfaen"/>
          <w:b/>
          <w:smallCaps/>
        </w:rPr>
      </w:pPr>
      <w:r>
        <w:rPr>
          <w:rFonts w:ascii="GHEA Grapalat" w:hAnsi="GHEA Grapalat"/>
          <w:b/>
          <w:smallCaps/>
        </w:rPr>
        <w:t>1.</w:t>
      </w:r>
      <w:r w:rsidRPr="00EF1C40">
        <w:rPr>
          <w:rFonts w:ascii="GHEA Grapalat" w:hAnsi="GHEA Grapalat"/>
          <w:b/>
          <w:smallCaps/>
        </w:rPr>
        <w:t xml:space="preserve"> </w:t>
      </w:r>
      <w:r w:rsidRPr="009F3DC7">
        <w:rPr>
          <w:rFonts w:ascii="GHEA Grapalat" w:hAnsi="GHEA Grapalat"/>
          <w:b/>
          <w:smallCaps/>
        </w:rPr>
        <w:t>Предмет договора</w:t>
      </w:r>
    </w:p>
    <w:p w14:paraId="2BA71189" w14:textId="35C785E8" w:rsidR="00BB28C8" w:rsidRPr="009F3DC7" w:rsidRDefault="00BB28C8" w:rsidP="001F7DFF">
      <w:pPr>
        <w:widowControl w:val="0"/>
        <w:tabs>
          <w:tab w:val="left" w:pos="1134"/>
        </w:tabs>
        <w:ind w:firstLine="567"/>
        <w:jc w:val="both"/>
        <w:rPr>
          <w:rFonts w:ascii="GHEA Grapalat" w:hAnsi="GHEA Grapalat" w:cs="Sylfaen"/>
        </w:rPr>
      </w:pPr>
      <w:r w:rsidRPr="009F3DC7">
        <w:rPr>
          <w:rFonts w:ascii="GHEA Grapalat" w:hAnsi="GHEA Grapalat"/>
        </w:rPr>
        <w:t>1.</w:t>
      </w:r>
      <w:r>
        <w:rPr>
          <w:rFonts w:ascii="GHEA Grapalat" w:hAnsi="GHEA Grapalat"/>
        </w:rPr>
        <w:t>1.</w:t>
      </w:r>
      <w:r>
        <w:rPr>
          <w:rFonts w:ascii="GHEA Grapalat" w:hAnsi="GHEA Grapalat"/>
        </w:rPr>
        <w:tab/>
      </w:r>
      <w:r w:rsidRPr="009F3DC7">
        <w:rPr>
          <w:rFonts w:ascii="GHEA Grapalat" w:hAnsi="GHEA Grapalat"/>
        </w:rPr>
        <w:t xml:space="preserve">Заказчик поручает, а Исполнитель принимает обязательство по выполнению </w:t>
      </w:r>
      <w:r w:rsidR="001F7DFF" w:rsidRPr="001F7DFF">
        <w:rPr>
          <w:rFonts w:ascii="GHEA Grapalat" w:hAnsi="GHEA Grapalat"/>
        </w:rPr>
        <w:t>монтажные работы холодильных камер /демонтаж, монтаж/</w:t>
      </w:r>
      <w:r w:rsidRPr="009F3DC7">
        <w:rPr>
          <w:rFonts w:ascii="GHEA Grapalat" w:hAnsi="GHEA Grapalat"/>
        </w:rPr>
        <w:t xml:space="preserve"> работ (далее — работа),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3607F7FE" w14:textId="35BF0941" w:rsidR="00BB28C8" w:rsidRDefault="00BB28C8" w:rsidP="001F7DFF">
      <w:pPr>
        <w:widowControl w:val="0"/>
        <w:tabs>
          <w:tab w:val="left" w:pos="1134"/>
        </w:tabs>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Работа выполняется в соответствии с установленной Приложением № 1 к договору Технической характеристикой-графиком закупки и в установленные сроки.</w:t>
      </w:r>
    </w:p>
    <w:p w14:paraId="7CD2C1B3" w14:textId="77777777" w:rsidR="001F7DFF" w:rsidRDefault="001F7DFF" w:rsidP="001F7DFF">
      <w:pPr>
        <w:widowControl w:val="0"/>
        <w:tabs>
          <w:tab w:val="left" w:pos="1134"/>
        </w:tabs>
        <w:ind w:firstLine="567"/>
        <w:jc w:val="both"/>
        <w:rPr>
          <w:rFonts w:ascii="GHEA Grapalat" w:hAnsi="GHEA Grapalat"/>
        </w:rPr>
      </w:pPr>
    </w:p>
    <w:p w14:paraId="6AC1A496" w14:textId="77777777" w:rsidR="00BB28C8" w:rsidRPr="001D4C6F" w:rsidRDefault="00BB28C8" w:rsidP="001F7DFF">
      <w:pPr>
        <w:widowControl w:val="0"/>
        <w:jc w:val="center"/>
        <w:rPr>
          <w:rFonts w:ascii="GHEA Grapalat" w:hAnsi="GHEA Grapalat"/>
          <w:b/>
          <w:smallCaps/>
        </w:rPr>
      </w:pPr>
      <w:r w:rsidRPr="009F3DC7">
        <w:rPr>
          <w:rFonts w:ascii="GHEA Grapalat" w:hAnsi="GHEA Grapalat"/>
          <w:b/>
          <w:smallCaps/>
        </w:rPr>
        <w:t>2. ПРАВА И ОБЯЗАННОСТИ СТОРОН</w:t>
      </w:r>
    </w:p>
    <w:p w14:paraId="21D3FC1D" w14:textId="77777777" w:rsidR="00BB28C8" w:rsidRPr="009F3DC7" w:rsidRDefault="00BB28C8" w:rsidP="001F7DFF">
      <w:pPr>
        <w:widowControl w:val="0"/>
        <w:tabs>
          <w:tab w:val="left" w:pos="1134"/>
        </w:tabs>
        <w:ind w:firstLine="567"/>
        <w:jc w:val="both"/>
        <w:rPr>
          <w:rFonts w:ascii="GHEA Grapalat" w:hAnsi="GHEA Grapalat" w:cs="Sylfaen"/>
          <w:b/>
        </w:rPr>
      </w:pPr>
      <w:r w:rsidRPr="009F3DC7">
        <w:rPr>
          <w:rFonts w:ascii="GHEA Grapalat" w:hAnsi="GHEA Grapalat"/>
          <w:b/>
        </w:rPr>
        <w:t>2.</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14:paraId="5C7BB468" w14:textId="77777777" w:rsidR="00BB28C8" w:rsidRPr="009F3DC7" w:rsidRDefault="00BB28C8" w:rsidP="001F7DFF">
      <w:pPr>
        <w:widowControl w:val="0"/>
        <w:tabs>
          <w:tab w:val="left" w:pos="1276"/>
        </w:tabs>
        <w:ind w:firstLine="567"/>
        <w:jc w:val="both"/>
        <w:rPr>
          <w:rFonts w:ascii="GHEA Grapalat" w:hAnsi="GHEA Grapalat" w:cs="Sylfaen"/>
        </w:rPr>
      </w:pPr>
      <w:r w:rsidRPr="009F3DC7">
        <w:rPr>
          <w:rFonts w:ascii="GHEA Grapalat" w:hAnsi="GHEA Grapalat"/>
        </w:rPr>
        <w:t>2.1.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выполняемой Исполнителем работы, без вмешательства в деятельность Исполнителя.</w:t>
      </w:r>
    </w:p>
    <w:p w14:paraId="10C4EBC0" w14:textId="77777777" w:rsidR="00BB28C8" w:rsidRPr="009F3DC7" w:rsidRDefault="00BB28C8" w:rsidP="001F7DFF">
      <w:pPr>
        <w:widowControl w:val="0"/>
        <w:tabs>
          <w:tab w:val="left" w:pos="1276"/>
        </w:tabs>
        <w:ind w:firstLine="567"/>
        <w:jc w:val="both"/>
        <w:rPr>
          <w:rFonts w:ascii="GHEA Grapalat" w:hAnsi="GHEA Grapalat"/>
        </w:rPr>
      </w:pPr>
      <w:r w:rsidRPr="009F3DC7">
        <w:rPr>
          <w:rFonts w:ascii="GHEA Grapalat" w:hAnsi="GHEA Grapalat"/>
        </w:rPr>
        <w:t>2.1.</w:t>
      </w:r>
      <w:r>
        <w:rPr>
          <w:rFonts w:ascii="GHEA Grapalat" w:hAnsi="GHEA Grapalat"/>
        </w:rPr>
        <w:t>2.</w:t>
      </w:r>
      <w:r>
        <w:rPr>
          <w:rFonts w:ascii="GHEA Grapalat" w:hAnsi="GHEA Grapalat"/>
        </w:rPr>
        <w:tab/>
      </w:r>
      <w:r w:rsidRPr="009F3DC7">
        <w:rPr>
          <w:rFonts w:ascii="GHEA Grapalat" w:hAnsi="GHEA Grapalat"/>
        </w:rPr>
        <w:t xml:space="preserve">Если выполнена работа, не соответствующая Технической характеристике-графику закупки, указанной в Приложении № 1 к договору: </w:t>
      </w:r>
    </w:p>
    <w:p w14:paraId="6D94E2CA" w14:textId="77777777" w:rsidR="00BB28C8" w:rsidRPr="009F3DC7" w:rsidRDefault="00BB28C8" w:rsidP="001F7DFF">
      <w:pPr>
        <w:widowControl w:val="0"/>
        <w:tabs>
          <w:tab w:val="left" w:pos="1134"/>
        </w:tabs>
        <w:ind w:firstLine="567"/>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14:paraId="03CD4883" w14:textId="77777777" w:rsidR="00BB28C8" w:rsidRPr="009F3DC7" w:rsidRDefault="00BB28C8" w:rsidP="001F7DFF">
      <w:pPr>
        <w:widowControl w:val="0"/>
        <w:tabs>
          <w:tab w:val="left" w:pos="1134"/>
        </w:tabs>
        <w:ind w:firstLine="567"/>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14:paraId="75637712" w14:textId="77777777" w:rsidR="00BB28C8" w:rsidRPr="009F3DC7" w:rsidRDefault="00BB28C8" w:rsidP="001F7DFF">
      <w:pPr>
        <w:widowControl w:val="0"/>
        <w:tabs>
          <w:tab w:val="left" w:pos="1276"/>
        </w:tabs>
        <w:ind w:firstLine="567"/>
        <w:jc w:val="both"/>
        <w:rPr>
          <w:rFonts w:ascii="GHEA Grapalat" w:hAnsi="GHEA Grapalat"/>
        </w:rPr>
      </w:pPr>
      <w:r w:rsidRPr="009F3DC7">
        <w:rPr>
          <w:rFonts w:ascii="GHEA Grapalat" w:hAnsi="GHEA Grapalat"/>
        </w:rPr>
        <w:t>2.1.</w:t>
      </w:r>
      <w:r>
        <w:rPr>
          <w:rFonts w:ascii="GHEA Grapalat" w:hAnsi="GHEA Grapalat"/>
        </w:rPr>
        <w:t>3.</w:t>
      </w:r>
      <w:r>
        <w:rPr>
          <w:rFonts w:ascii="GHEA Grapalat" w:hAnsi="GHEA Grapalat"/>
        </w:rPr>
        <w:tab/>
      </w:r>
      <w:r w:rsidRPr="009F3DC7">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03DBD133" w14:textId="77777777" w:rsidR="00BB28C8" w:rsidRPr="009F3DC7" w:rsidRDefault="00BB28C8" w:rsidP="001F7DFF">
      <w:pPr>
        <w:widowControl w:val="0"/>
        <w:tabs>
          <w:tab w:val="left" w:pos="1134"/>
        </w:tabs>
        <w:ind w:firstLine="567"/>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выполненная работа не соответствует требованиям, установленным Приложением № 1 к договору;</w:t>
      </w:r>
    </w:p>
    <w:p w14:paraId="22F5351F" w14:textId="77777777" w:rsidR="00BB28C8" w:rsidRPr="009F3DC7" w:rsidRDefault="00BB28C8" w:rsidP="001F7DFF">
      <w:pPr>
        <w:widowControl w:val="0"/>
        <w:tabs>
          <w:tab w:val="left" w:pos="1134"/>
        </w:tabs>
        <w:ind w:firstLine="567"/>
        <w:jc w:val="both"/>
        <w:rPr>
          <w:rFonts w:ascii="GHEA Grapalat" w:hAnsi="GHEA Grapalat"/>
        </w:rPr>
      </w:pPr>
      <w:r w:rsidRPr="009F3DC7">
        <w:rPr>
          <w:rFonts w:ascii="GHEA Grapalat" w:hAnsi="GHEA Grapalat"/>
        </w:rPr>
        <w:lastRenderedPageBreak/>
        <w:t>б)</w:t>
      </w:r>
      <w:r w:rsidRPr="00EF1C40">
        <w:rPr>
          <w:rFonts w:ascii="GHEA Grapalat" w:hAnsi="GHEA Grapalat"/>
        </w:rPr>
        <w:tab/>
      </w:r>
      <w:r w:rsidRPr="009F3DC7">
        <w:rPr>
          <w:rFonts w:ascii="GHEA Grapalat" w:hAnsi="GHEA Grapalat"/>
        </w:rPr>
        <w:t>нарушен срок выполнения работы.</w:t>
      </w:r>
    </w:p>
    <w:p w14:paraId="3403A474" w14:textId="77777777" w:rsidR="00BB28C8" w:rsidRPr="009F3DC7" w:rsidRDefault="00BB28C8" w:rsidP="001F7DFF">
      <w:pPr>
        <w:widowControl w:val="0"/>
        <w:tabs>
          <w:tab w:val="left" w:pos="1134"/>
        </w:tabs>
        <w:ind w:firstLine="567"/>
        <w:jc w:val="both"/>
        <w:rPr>
          <w:rFonts w:ascii="GHEA Grapalat" w:hAnsi="GHEA Grapalat" w:cs="Sylfaen"/>
          <w:b/>
        </w:rPr>
      </w:pPr>
      <w:r w:rsidRPr="009F3DC7">
        <w:rPr>
          <w:rFonts w:ascii="GHEA Grapalat" w:hAnsi="GHEA Grapalat"/>
          <w:b/>
        </w:rPr>
        <w:t>2.</w:t>
      </w:r>
      <w:r>
        <w:rPr>
          <w:rFonts w:ascii="GHEA Grapalat" w:hAnsi="GHEA Grapalat"/>
          <w:b/>
        </w:rPr>
        <w:t>2.</w:t>
      </w:r>
      <w:r>
        <w:rPr>
          <w:rFonts w:ascii="GHEA Grapalat" w:hAnsi="GHEA Grapalat"/>
          <w:b/>
        </w:rPr>
        <w:tab/>
      </w:r>
      <w:r w:rsidRPr="009F3DC7">
        <w:rPr>
          <w:rFonts w:ascii="GHEA Grapalat" w:hAnsi="GHEA Grapalat"/>
          <w:b/>
        </w:rPr>
        <w:t>Заказчик обязан:</w:t>
      </w:r>
    </w:p>
    <w:p w14:paraId="0AC8C6D8" w14:textId="77777777" w:rsidR="00BB28C8" w:rsidRPr="009F3DC7" w:rsidRDefault="00BB28C8" w:rsidP="001F7DFF">
      <w:pPr>
        <w:widowControl w:val="0"/>
        <w:tabs>
          <w:tab w:val="left" w:pos="1276"/>
        </w:tabs>
        <w:ind w:firstLine="567"/>
        <w:jc w:val="both"/>
        <w:rPr>
          <w:rFonts w:ascii="GHEA Grapalat" w:hAnsi="GHEA Grapalat" w:cs="Sylfaen"/>
        </w:rPr>
      </w:pPr>
      <w:r w:rsidRPr="009F3DC7">
        <w:rPr>
          <w:rFonts w:ascii="GHEA Grapalat" w:hAnsi="GHEA Grapalat"/>
        </w:rPr>
        <w:t>2.2.</w:t>
      </w:r>
      <w:r>
        <w:rPr>
          <w:rFonts w:ascii="GHEA Grapalat" w:hAnsi="GHEA Grapalat"/>
        </w:rPr>
        <w:t>1.</w:t>
      </w:r>
      <w:r>
        <w:rPr>
          <w:rFonts w:ascii="GHEA Grapalat" w:hAnsi="GHEA Grapalat"/>
        </w:rPr>
        <w:tab/>
      </w:r>
      <w:r w:rsidRPr="009F3DC7">
        <w:rPr>
          <w:rFonts w:ascii="GHEA Grapalat" w:hAnsi="GHEA Grapalat"/>
        </w:rPr>
        <w:t>Обсуждать и принимать результат работы, выполненной в соответствии с Технической характеристикой-графиком закупки, а в случаях выявления недостатков в результате работы — незамедлительно в письменной форме уведомлять об этом Исполнителя.</w:t>
      </w:r>
    </w:p>
    <w:p w14:paraId="5380F1A2" w14:textId="77777777" w:rsidR="00BB28C8" w:rsidRPr="009F3DC7" w:rsidRDefault="00BB28C8" w:rsidP="001F7DFF">
      <w:pPr>
        <w:widowControl w:val="0"/>
        <w:tabs>
          <w:tab w:val="left" w:pos="1276"/>
        </w:tabs>
        <w:ind w:firstLine="567"/>
        <w:jc w:val="both"/>
        <w:rPr>
          <w:rFonts w:ascii="GHEA Grapalat" w:hAnsi="GHEA Grapalat" w:cs="Sylfaen"/>
        </w:rPr>
      </w:pPr>
      <w:r w:rsidRPr="009F3DC7">
        <w:rPr>
          <w:rFonts w:ascii="GHEA Grapalat" w:hAnsi="GHEA Grapalat"/>
        </w:rPr>
        <w:t>2.2.</w:t>
      </w:r>
      <w:r>
        <w:rPr>
          <w:rFonts w:ascii="GHEA Grapalat" w:hAnsi="GHEA Grapalat"/>
        </w:rPr>
        <w:t>2.</w:t>
      </w:r>
      <w:r>
        <w:rPr>
          <w:rFonts w:ascii="GHEA Grapalat" w:hAnsi="GHEA Grapalat"/>
        </w:rPr>
        <w:tab/>
      </w:r>
      <w:r w:rsidRPr="009F3DC7">
        <w:rPr>
          <w:rFonts w:ascii="GHEA Grapalat" w:hAnsi="GHEA Grapalat"/>
        </w:rPr>
        <w:t>В случае приемки результата работы, уплачивать Исполнителю суммы, подлежащие уплате последнему, а в случае нарушения срока — также предусмотренную пунктом 5.5 договора пеню.</w:t>
      </w:r>
    </w:p>
    <w:p w14:paraId="14C2B14A" w14:textId="77777777" w:rsidR="00BB28C8" w:rsidRPr="009F3DC7" w:rsidRDefault="00BB28C8" w:rsidP="001F7DFF">
      <w:pPr>
        <w:widowControl w:val="0"/>
        <w:tabs>
          <w:tab w:val="left" w:pos="1134"/>
        </w:tabs>
        <w:ind w:firstLine="567"/>
        <w:jc w:val="both"/>
        <w:rPr>
          <w:rFonts w:ascii="GHEA Grapalat" w:hAnsi="GHEA Grapalat" w:cs="Sylfaen"/>
          <w:b/>
        </w:rPr>
      </w:pPr>
      <w:r w:rsidRPr="009F3DC7">
        <w:rPr>
          <w:rFonts w:ascii="GHEA Grapalat" w:hAnsi="GHEA Grapalat"/>
          <w:b/>
        </w:rPr>
        <w:t>2.</w:t>
      </w:r>
      <w:r>
        <w:rPr>
          <w:rFonts w:ascii="GHEA Grapalat" w:hAnsi="GHEA Grapalat"/>
          <w:b/>
        </w:rPr>
        <w:t>3.</w:t>
      </w:r>
      <w:r>
        <w:rPr>
          <w:rFonts w:ascii="GHEA Grapalat" w:hAnsi="GHEA Grapalat"/>
          <w:b/>
        </w:rPr>
        <w:tab/>
      </w:r>
      <w:r w:rsidRPr="009F3DC7">
        <w:rPr>
          <w:rFonts w:ascii="GHEA Grapalat" w:hAnsi="GHEA Grapalat"/>
          <w:b/>
        </w:rPr>
        <w:t>Исполнитель имеет право:</w:t>
      </w:r>
    </w:p>
    <w:p w14:paraId="0C182AC5" w14:textId="77777777" w:rsidR="00BB28C8" w:rsidRPr="009F3DC7" w:rsidRDefault="00BB28C8" w:rsidP="001F7DFF">
      <w:pPr>
        <w:widowControl w:val="0"/>
        <w:tabs>
          <w:tab w:val="left" w:pos="1276"/>
        </w:tabs>
        <w:ind w:firstLine="567"/>
        <w:jc w:val="both"/>
        <w:rPr>
          <w:rFonts w:ascii="GHEA Grapalat" w:hAnsi="GHEA Grapalat" w:cs="Sylfaen"/>
        </w:rPr>
      </w:pPr>
      <w:r w:rsidRPr="009F3DC7">
        <w:rPr>
          <w:rFonts w:ascii="GHEA Grapalat" w:hAnsi="GHEA Grapalat"/>
        </w:rPr>
        <w:t>2.3.</w:t>
      </w:r>
      <w:r>
        <w:rPr>
          <w:rFonts w:ascii="GHEA Grapalat" w:hAnsi="GHEA Grapalat"/>
        </w:rPr>
        <w:t>1.</w:t>
      </w:r>
      <w:r>
        <w:rPr>
          <w:rFonts w:ascii="GHEA Grapalat" w:hAnsi="GHEA Grapalat"/>
        </w:rPr>
        <w:tab/>
      </w:r>
      <w:r w:rsidRPr="009F3DC7">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14:paraId="162D749A" w14:textId="77777777" w:rsidR="00BB28C8" w:rsidRPr="009F3DC7" w:rsidRDefault="00BB28C8" w:rsidP="001F7DFF">
      <w:pPr>
        <w:widowControl w:val="0"/>
        <w:tabs>
          <w:tab w:val="left" w:pos="1134"/>
        </w:tabs>
        <w:ind w:firstLine="567"/>
        <w:jc w:val="both"/>
        <w:rPr>
          <w:rFonts w:ascii="GHEA Grapalat" w:hAnsi="GHEA Grapalat" w:cs="Sylfaen"/>
          <w:b/>
        </w:rPr>
      </w:pPr>
      <w:r w:rsidRPr="009F3DC7">
        <w:rPr>
          <w:rFonts w:ascii="GHEA Grapalat" w:hAnsi="GHEA Grapalat"/>
          <w:b/>
        </w:rPr>
        <w:t>2.</w:t>
      </w:r>
      <w:r>
        <w:rPr>
          <w:rFonts w:ascii="GHEA Grapalat" w:hAnsi="GHEA Grapalat"/>
          <w:b/>
        </w:rPr>
        <w:t>4.</w:t>
      </w:r>
      <w:r>
        <w:rPr>
          <w:rFonts w:ascii="GHEA Grapalat" w:hAnsi="GHEA Grapalat"/>
          <w:b/>
        </w:rPr>
        <w:tab/>
      </w:r>
      <w:r w:rsidRPr="009F3DC7">
        <w:rPr>
          <w:rFonts w:ascii="GHEA Grapalat" w:hAnsi="GHEA Grapalat"/>
          <w:b/>
        </w:rPr>
        <w:t>Исполнитель обязан:</w:t>
      </w:r>
    </w:p>
    <w:p w14:paraId="68DEF1CA" w14:textId="77777777" w:rsidR="00BB28C8" w:rsidRPr="009F3DC7" w:rsidRDefault="00BB28C8" w:rsidP="001F7DFF">
      <w:pPr>
        <w:widowControl w:val="0"/>
        <w:tabs>
          <w:tab w:val="left" w:pos="1276"/>
        </w:tabs>
        <w:ind w:firstLine="567"/>
        <w:jc w:val="both"/>
        <w:rPr>
          <w:rFonts w:ascii="GHEA Grapalat" w:hAnsi="GHEA Grapalat" w:cs="Sylfaen"/>
        </w:rPr>
      </w:pPr>
      <w:r w:rsidRPr="009F3DC7">
        <w:rPr>
          <w:rFonts w:ascii="GHEA Grapalat" w:hAnsi="GHEA Grapalat"/>
        </w:rPr>
        <w:t>2.4.</w:t>
      </w:r>
      <w:r>
        <w:rPr>
          <w:rFonts w:ascii="GHEA Grapalat" w:hAnsi="GHEA Grapalat"/>
        </w:rPr>
        <w:t>1.</w:t>
      </w:r>
      <w:r>
        <w:rPr>
          <w:rFonts w:ascii="GHEA Grapalat" w:hAnsi="GHEA Grapalat"/>
        </w:rPr>
        <w:tab/>
      </w:r>
      <w:r w:rsidRPr="009F3DC7">
        <w:rPr>
          <w:rFonts w:ascii="GHEA Grapalat" w:hAnsi="GHEA Grapalat"/>
        </w:rPr>
        <w:t>Обеспечивать выполнение работы по условиям, установленным Приложением № 1 к договору, руководствуясь действующим законодательством.</w:t>
      </w:r>
    </w:p>
    <w:p w14:paraId="4BEEB4EA" w14:textId="77777777" w:rsidR="00BB28C8" w:rsidRPr="009F3DC7" w:rsidRDefault="00BB28C8" w:rsidP="001F7DFF">
      <w:pPr>
        <w:widowControl w:val="0"/>
        <w:tabs>
          <w:tab w:val="left" w:pos="1276"/>
        </w:tabs>
        <w:ind w:firstLine="567"/>
        <w:jc w:val="both"/>
        <w:rPr>
          <w:rFonts w:ascii="GHEA Grapalat" w:hAnsi="GHEA Grapalat" w:cs="Sylfaen"/>
        </w:rPr>
      </w:pPr>
      <w:r w:rsidRPr="009F3DC7">
        <w:rPr>
          <w:rFonts w:ascii="GHEA Grapalat" w:hAnsi="GHEA Grapalat"/>
        </w:rPr>
        <w:t>2.4.</w:t>
      </w:r>
      <w:r>
        <w:rPr>
          <w:rFonts w:ascii="GHEA Grapalat" w:hAnsi="GHEA Grapalat"/>
        </w:rPr>
        <w:t>2.</w:t>
      </w:r>
      <w:r>
        <w:rPr>
          <w:rFonts w:ascii="GHEA Grapalat" w:hAnsi="GHEA Grapalat"/>
        </w:rPr>
        <w:tab/>
      </w:r>
      <w:r w:rsidRPr="009F3DC7">
        <w:rPr>
          <w:rFonts w:ascii="GHEA Grapalat" w:hAnsi="GHEA Grapalat"/>
        </w:rPr>
        <w:t>В предусмотренных договором случаях уплачивать предусмотренные пунктами 5.2 и 5.3 договора пеню и штраф.</w:t>
      </w:r>
    </w:p>
    <w:p w14:paraId="1F9F4961" w14:textId="77777777" w:rsidR="00BB28C8" w:rsidRPr="009F3DC7" w:rsidRDefault="00BB28C8" w:rsidP="001F7DFF">
      <w:pPr>
        <w:widowControl w:val="0"/>
        <w:tabs>
          <w:tab w:val="left" w:pos="1276"/>
        </w:tabs>
        <w:ind w:firstLine="567"/>
        <w:jc w:val="both"/>
        <w:rPr>
          <w:rFonts w:ascii="GHEA Grapalat" w:hAnsi="GHEA Grapalat"/>
        </w:rPr>
      </w:pPr>
      <w:r w:rsidRPr="009F3DC7">
        <w:rPr>
          <w:rFonts w:ascii="GHEA Grapalat" w:hAnsi="GHEA Grapalat"/>
        </w:rPr>
        <w:t>2.4.</w:t>
      </w:r>
      <w:r>
        <w:rPr>
          <w:rFonts w:ascii="GHEA Grapalat" w:hAnsi="GHEA Grapalat"/>
        </w:rPr>
        <w:t>3.</w:t>
      </w:r>
      <w:r>
        <w:rPr>
          <w:rFonts w:ascii="GHEA Grapalat" w:hAnsi="GHEA Grapalat"/>
        </w:rPr>
        <w:tab/>
      </w:r>
      <w:r w:rsidRPr="009F3DC7">
        <w:rPr>
          <w:rFonts w:ascii="GHEA Grapalat" w:hAnsi="GHEA Grapalat"/>
        </w:rPr>
        <w:t>В течение срока действия обеспечени</w:t>
      </w:r>
      <w:r w:rsidR="00EC1F84">
        <w:rPr>
          <w:rFonts w:ascii="GHEA Grapalat" w:hAnsi="GHEA Grapalat"/>
        </w:rPr>
        <w:t>й квалификации и</w:t>
      </w:r>
      <w:r w:rsidRPr="009F3DC7">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3CCED5F2" w14:textId="77777777" w:rsidR="00674E7A" w:rsidRDefault="00674E7A" w:rsidP="001F7DFF">
      <w:pPr>
        <w:widowControl w:val="0"/>
        <w:jc w:val="center"/>
        <w:rPr>
          <w:rFonts w:ascii="GHEA Grapalat" w:hAnsi="GHEA Grapalat"/>
          <w:b/>
        </w:rPr>
      </w:pPr>
      <w:r w:rsidRPr="009F3DC7">
        <w:rPr>
          <w:rFonts w:ascii="GHEA Grapalat" w:hAnsi="GHEA Grapalat"/>
          <w:b/>
        </w:rPr>
        <w:t>3. ПОРЯДОК СДАЧИ И ПРИЕМКИ РАБОТЫ</w:t>
      </w:r>
    </w:p>
    <w:p w14:paraId="65F2783B" w14:textId="77777777" w:rsidR="00674E7A" w:rsidRDefault="00674E7A" w:rsidP="001F7DFF">
      <w:pPr>
        <w:widowControl w:val="0"/>
        <w:tabs>
          <w:tab w:val="left" w:pos="1134"/>
        </w:tabs>
        <w:ind w:firstLine="567"/>
        <w:jc w:val="both"/>
        <w:rPr>
          <w:rFonts w:ascii="GHEA Grapalat" w:hAnsi="GHEA Grapalat" w:cs="Sylfaen"/>
        </w:rPr>
      </w:pPr>
      <w:r>
        <w:rPr>
          <w:rFonts w:ascii="GHEA Grapalat" w:hAnsi="GHEA Grapalat"/>
        </w:rPr>
        <w:t>3.1.</w:t>
      </w:r>
      <w:r>
        <w:rPr>
          <w:rFonts w:ascii="GHEA Grapalat" w:hAnsi="GHEA Grapalat"/>
        </w:rPr>
        <w:tab/>
        <w:t xml:space="preserve">Выполненная работа принимается подписанием акта сдачи-приемки между Заказчиком и Исполнителем. Факт сдачи работы Заказчику фиксируется утвержденным в двустороннем порядке документом между Заказчиком и Исполнителем, с указанием даты составления документа. </w:t>
      </w:r>
    </w:p>
    <w:p w14:paraId="21FB6F0A" w14:textId="3C5DEDFB" w:rsidR="00674E7A" w:rsidRDefault="00674E7A" w:rsidP="001F7DFF">
      <w:pPr>
        <w:widowControl w:val="0"/>
        <w:tabs>
          <w:tab w:val="left" w:pos="1134"/>
        </w:tabs>
        <w:ind w:firstLine="567"/>
        <w:jc w:val="both"/>
        <w:rPr>
          <w:rFonts w:ascii="GHEA Grapalat" w:hAnsi="GHEA Grapalat" w:cs="Sylfaen"/>
        </w:rPr>
      </w:pPr>
      <w:r>
        <w:rPr>
          <w:rFonts w:ascii="GHEA Grapalat" w:hAnsi="GHEA Grapalat"/>
        </w:rPr>
        <w:t>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и ___</w:t>
      </w:r>
      <w:r w:rsidR="001F7DFF">
        <w:rPr>
          <w:rFonts w:ascii="GHEA Grapalat" w:hAnsi="GHEA Grapalat"/>
          <w:lang w:val="hy-AM"/>
        </w:rPr>
        <w:t>2</w:t>
      </w:r>
      <w:r>
        <w:rPr>
          <w:rFonts w:ascii="GHEA Grapalat" w:hAnsi="GHEA Grapalat"/>
        </w:rPr>
        <w:t xml:space="preserve">____ экземпляр акта сдачи-приемки (Приложение № 3). </w:t>
      </w:r>
    </w:p>
    <w:p w14:paraId="45DF92EC" w14:textId="77777777" w:rsidR="00674E7A" w:rsidRDefault="00674E7A" w:rsidP="001F7DFF">
      <w:pPr>
        <w:widowControl w:val="0"/>
        <w:tabs>
          <w:tab w:val="left" w:pos="1134"/>
        </w:tabs>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2D143BBB" w14:textId="77777777" w:rsidR="00674E7A" w:rsidRDefault="00674E7A" w:rsidP="001F7DFF">
      <w:pPr>
        <w:widowControl w:val="0"/>
        <w:tabs>
          <w:tab w:val="left" w:pos="1134"/>
        </w:tabs>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7C444029" w14:textId="77777777" w:rsidR="00674E7A" w:rsidRDefault="00674E7A" w:rsidP="001F7DFF">
      <w:pPr>
        <w:widowControl w:val="0"/>
        <w:tabs>
          <w:tab w:val="left" w:pos="1134"/>
        </w:tabs>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14:paraId="615E4CD2" w14:textId="12CE2C48" w:rsidR="00674E7A" w:rsidRDefault="00674E7A" w:rsidP="001F7DFF">
      <w:pPr>
        <w:widowControl w:val="0"/>
        <w:tabs>
          <w:tab w:val="left" w:pos="1134"/>
        </w:tabs>
        <w:ind w:firstLine="567"/>
        <w:jc w:val="both"/>
        <w:rPr>
          <w:rFonts w:ascii="GHEA Grapalat" w:hAnsi="GHEA Grapalat" w:cs="Sylfaen"/>
        </w:rPr>
      </w:pPr>
      <w:r>
        <w:rPr>
          <w:rFonts w:ascii="GHEA Grapalat" w:hAnsi="GHEA Grapalat"/>
        </w:rPr>
        <w:t>3.3.</w:t>
      </w:r>
      <w:r>
        <w:rPr>
          <w:rFonts w:ascii="GHEA Grapalat" w:hAnsi="GHEA Grapalat"/>
        </w:rPr>
        <w:tab/>
        <w:t>Заказчик в течение __</w:t>
      </w:r>
      <w:r w:rsidR="001F7DFF">
        <w:rPr>
          <w:rFonts w:ascii="GHEA Grapalat" w:hAnsi="GHEA Grapalat"/>
          <w:lang w:val="hy-AM"/>
        </w:rPr>
        <w:t>15</w:t>
      </w:r>
      <w:r>
        <w:rPr>
          <w:rFonts w:ascii="GHEA Grapalat" w:hAnsi="GHEA Grapalat"/>
        </w:rPr>
        <w:t>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работы.</w:t>
      </w:r>
    </w:p>
    <w:p w14:paraId="79B5EBBA" w14:textId="77777777" w:rsidR="00674E7A" w:rsidRDefault="00674E7A" w:rsidP="001F7DFF">
      <w:pPr>
        <w:widowControl w:val="0"/>
        <w:tabs>
          <w:tab w:val="left" w:pos="1134"/>
        </w:tabs>
        <w:ind w:firstLine="567"/>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53213DCC" w14:textId="77777777" w:rsidR="00674E7A" w:rsidRPr="009F3DC7" w:rsidRDefault="00674E7A" w:rsidP="001F7DFF">
      <w:pPr>
        <w:widowControl w:val="0"/>
        <w:jc w:val="center"/>
        <w:rPr>
          <w:rFonts w:ascii="GHEA Grapalat" w:hAnsi="GHEA Grapalat" w:cs="Sylfaen"/>
          <w:b/>
        </w:rPr>
      </w:pPr>
    </w:p>
    <w:p w14:paraId="3D4CA56F" w14:textId="77777777" w:rsidR="00BB28C8" w:rsidRPr="009F3DC7" w:rsidRDefault="00BB28C8" w:rsidP="001F7DFF">
      <w:pPr>
        <w:widowControl w:val="0"/>
        <w:jc w:val="center"/>
        <w:rPr>
          <w:rFonts w:ascii="GHEA Grapalat" w:hAnsi="GHEA Grapalat" w:cs="Sylfaen"/>
          <w:b/>
        </w:rPr>
      </w:pPr>
      <w:r>
        <w:rPr>
          <w:rFonts w:ascii="GHEA Grapalat" w:hAnsi="GHEA Grapalat"/>
          <w:b/>
        </w:rPr>
        <w:t>4.</w:t>
      </w:r>
      <w:r w:rsidRPr="00E90FBD">
        <w:rPr>
          <w:rFonts w:ascii="GHEA Grapalat" w:hAnsi="GHEA Grapalat"/>
          <w:b/>
        </w:rPr>
        <w:t xml:space="preserve"> </w:t>
      </w:r>
      <w:r w:rsidRPr="009F3DC7">
        <w:rPr>
          <w:rFonts w:ascii="GHEA Grapalat" w:hAnsi="GHEA Grapalat"/>
          <w:b/>
        </w:rPr>
        <w:t>ЦЕНА ДОГОВОРА</w:t>
      </w:r>
    </w:p>
    <w:p w14:paraId="4073637F" w14:textId="77777777" w:rsidR="00BB28C8" w:rsidRPr="009F3DC7" w:rsidRDefault="00BB28C8" w:rsidP="001F7DFF">
      <w:pPr>
        <w:widowControl w:val="0"/>
        <w:ind w:firstLine="567"/>
        <w:jc w:val="both"/>
        <w:rPr>
          <w:rFonts w:ascii="GHEA Grapalat" w:hAnsi="GHEA Grapalat" w:cs="Sylfaen"/>
        </w:rPr>
      </w:pPr>
      <w:r w:rsidRPr="009F3DC7">
        <w:rPr>
          <w:rFonts w:ascii="GHEA Grapalat" w:hAnsi="GHEA Grapalat"/>
        </w:rPr>
        <w:lastRenderedPageBreak/>
        <w:t>4.</w:t>
      </w:r>
      <w:r>
        <w:rPr>
          <w:rFonts w:ascii="GHEA Grapalat" w:hAnsi="GHEA Grapalat"/>
        </w:rPr>
        <w:t>1.</w:t>
      </w:r>
      <w:r>
        <w:rPr>
          <w:rFonts w:ascii="GHEA Grapalat" w:hAnsi="GHEA Grapalat"/>
        </w:rPr>
        <w:tab/>
      </w:r>
      <w:r w:rsidRPr="009F3DC7">
        <w:rPr>
          <w:rFonts w:ascii="GHEA Grapalat" w:hAnsi="GHEA Grapalat"/>
        </w:rPr>
        <w:t xml:space="preserve">Цена подлежащей выполнению Исполнителем работы по настоящему договору составляет ______ </w:t>
      </w:r>
      <w:r w:rsidRPr="00E90FBD">
        <w:rPr>
          <w:rFonts w:ascii="GHEA Grapalat" w:hAnsi="GHEA Grapalat"/>
        </w:rPr>
        <w:t>(__</w:t>
      </w:r>
      <w:r w:rsidRPr="00E90FBD">
        <w:rPr>
          <w:rFonts w:ascii="GHEA Grapalat" w:hAnsi="GHEA Grapalat"/>
          <w:u w:val="single"/>
        </w:rPr>
        <w:t>прописью</w:t>
      </w:r>
      <w:r w:rsidRPr="00E90FBD">
        <w:rPr>
          <w:rFonts w:ascii="GHEA Grapalat" w:hAnsi="GHEA Grapalat"/>
        </w:rPr>
        <w:t>____________________________________)</w:t>
      </w:r>
      <w:r w:rsidRPr="009F3DC7">
        <w:rPr>
          <w:rFonts w:ascii="GHEA Grapalat" w:hAnsi="GHEA Grapalat"/>
        </w:rPr>
        <w:t xml:space="preserve"> драмов РА, включая НДС</w:t>
      </w:r>
      <w:r w:rsidR="001B14C2">
        <w:rPr>
          <w:rStyle w:val="af6"/>
          <w:rFonts w:ascii="GHEA Grapalat" w:hAnsi="GHEA Grapalat"/>
        </w:rPr>
        <w:footnoteReference w:customMarkFollows="1" w:id="11"/>
        <w:t>18</w:t>
      </w:r>
      <w:r w:rsidRPr="009F3DC7">
        <w:rPr>
          <w:rFonts w:ascii="GHEA Grapalat" w:hAnsi="GHEA Grapalat"/>
        </w:rPr>
        <w:t xml:space="preserve">. </w:t>
      </w:r>
    </w:p>
    <w:p w14:paraId="25BCE69D" w14:textId="77777777" w:rsidR="00BB28C8" w:rsidRPr="00EF1C40" w:rsidRDefault="00BB28C8" w:rsidP="001F7DFF">
      <w:pPr>
        <w:widowControl w:val="0"/>
        <w:ind w:firstLine="567"/>
        <w:jc w:val="both"/>
        <w:rPr>
          <w:rFonts w:ascii="GHEA Grapalat" w:hAnsi="GHEA Grapalat"/>
        </w:rPr>
      </w:pPr>
      <w:r w:rsidRPr="009F3DC7">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5AE7E8F4" w14:textId="77777777" w:rsidR="00BB28C8" w:rsidRPr="009F3DC7" w:rsidRDefault="00BB28C8" w:rsidP="001F7DFF">
      <w:pPr>
        <w:widowControl w:val="0"/>
        <w:ind w:firstLine="567"/>
        <w:jc w:val="both"/>
        <w:rPr>
          <w:rFonts w:ascii="GHEA Grapalat" w:hAnsi="GHEA Grapalat" w:cs="Sylfaen"/>
        </w:rPr>
      </w:pPr>
      <w:r w:rsidRPr="009F3DC7">
        <w:rPr>
          <w:rFonts w:ascii="GHEA Grapalat" w:hAnsi="GHEA Grapalat"/>
        </w:rPr>
        <w:t>Цена выполнения работы стабильна, и Исполнитель не вправе требовать увеличения, а Заказчик — снижения этой цены.</w:t>
      </w:r>
    </w:p>
    <w:p w14:paraId="02AFCD64" w14:textId="588C2A1B" w:rsidR="00BB28C8" w:rsidRDefault="00BB28C8" w:rsidP="001F7DFF">
      <w:pPr>
        <w:widowControl w:val="0"/>
        <w:tabs>
          <w:tab w:val="left" w:pos="1134"/>
        </w:tabs>
        <w:ind w:firstLine="567"/>
        <w:jc w:val="both"/>
        <w:rPr>
          <w:rFonts w:ascii="GHEA Grapalat" w:hAnsi="GHEA Grapalat"/>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 xml:space="preserve">Заказчик платит за выполненную работу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C02868" w:rsidRPr="001515B8">
        <w:rPr>
          <w:rFonts w:ascii="GHEA Grapalat" w:hAnsi="GHEA Grapalat"/>
        </w:rPr>
        <w:t>в течение месяцев</w:t>
      </w:r>
      <w:r w:rsidRPr="009F3DC7">
        <w:rPr>
          <w:rFonts w:ascii="GHEA Grapalat" w:hAnsi="GHEA Grapalat"/>
        </w:rPr>
        <w:t>, предусмотренны</w:t>
      </w:r>
      <w:r w:rsidR="00C02868">
        <w:rPr>
          <w:rFonts w:ascii="GHEA Grapalat" w:hAnsi="GHEA Grapalat"/>
        </w:rPr>
        <w:t>х</w:t>
      </w:r>
      <w:r w:rsidRPr="009F3DC7">
        <w:rPr>
          <w:rFonts w:ascii="GHEA Grapalat" w:hAnsi="GHEA Grapalat"/>
        </w:rPr>
        <w:t xml:space="preserve"> графиком оплаты договора (Приложение № 2)</w:t>
      </w:r>
      <w:r w:rsidR="00C02868">
        <w:rPr>
          <w:rFonts w:ascii="GHEA Grapalat" w:hAnsi="GHEA Grapalat"/>
        </w:rPr>
        <w:t>,</w:t>
      </w:r>
      <w:r w:rsidRPr="009F3DC7">
        <w:rPr>
          <w:rFonts w:ascii="GHEA Grapalat" w:hAnsi="GHEA Grapalat"/>
        </w:rPr>
        <w:t xml:space="preserve"> но не позднее чем до </w:t>
      </w:r>
      <w:r w:rsidR="001F7DFF">
        <w:rPr>
          <w:rFonts w:ascii="GHEA Grapalat" w:hAnsi="GHEA Grapalat"/>
          <w:lang w:val="hy-AM"/>
        </w:rPr>
        <w:t>25</w:t>
      </w:r>
      <w:r w:rsidR="00CF248C">
        <w:rPr>
          <w:rFonts w:ascii="GHEA Grapalat" w:hAnsi="GHEA Grapalat"/>
        </w:rPr>
        <w:t>--ого</w:t>
      </w:r>
      <w:r w:rsidRPr="009F3DC7">
        <w:rPr>
          <w:rFonts w:ascii="GHEA Grapalat" w:hAnsi="GHEA Grapalat"/>
        </w:rPr>
        <w:t xml:space="preserve"> декабря данного года. </w:t>
      </w:r>
    </w:p>
    <w:p w14:paraId="2D6725F5" w14:textId="77777777" w:rsidR="00C02868" w:rsidRPr="001762F4" w:rsidRDefault="00C02868" w:rsidP="001F7DFF">
      <w:pPr>
        <w:widowControl w:val="0"/>
        <w:tabs>
          <w:tab w:val="left" w:pos="1134"/>
        </w:tabs>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00A45057">
        <w:rPr>
          <w:rFonts w:ascii="GHEA Grapalat" w:hAnsi="GHEA Grapalat"/>
          <w:vertAlign w:val="superscript"/>
        </w:rPr>
        <w:t>19</w:t>
      </w:r>
      <w:r w:rsidRPr="001762F4">
        <w:rPr>
          <w:rFonts w:ascii="GHEA Grapalat" w:hAnsi="GHEA Grapalat"/>
          <w:vertAlign w:val="superscript"/>
          <w:lang w:val="hy-AM"/>
        </w:rPr>
        <w:t>,1</w:t>
      </w:r>
      <w:r>
        <w:rPr>
          <w:rFonts w:ascii="GHEA Grapalat" w:hAnsi="GHEA Grapalat"/>
          <w:lang w:val="hy-AM"/>
        </w:rPr>
        <w:t>.</w:t>
      </w:r>
    </w:p>
    <w:p w14:paraId="6927FD6C" w14:textId="77777777" w:rsidR="00C02868" w:rsidRPr="00C02868" w:rsidRDefault="00C02868" w:rsidP="001F7DFF">
      <w:pPr>
        <w:widowControl w:val="0"/>
        <w:tabs>
          <w:tab w:val="left" w:pos="1134"/>
        </w:tabs>
        <w:ind w:firstLine="567"/>
        <w:jc w:val="both"/>
        <w:rPr>
          <w:rFonts w:ascii="GHEA Grapalat" w:hAnsi="GHEA Grapalat"/>
          <w:lang w:val="hy-AM"/>
        </w:rPr>
      </w:pPr>
    </w:p>
    <w:p w14:paraId="3E320BC6" w14:textId="77777777" w:rsidR="00BB28C8" w:rsidRPr="009F3DC7" w:rsidRDefault="00BB28C8" w:rsidP="001F7DFF">
      <w:pPr>
        <w:widowControl w:val="0"/>
        <w:jc w:val="center"/>
        <w:rPr>
          <w:rFonts w:ascii="GHEA Grapalat" w:hAnsi="GHEA Grapalat" w:cs="Sylfaen"/>
          <w:b/>
        </w:rPr>
      </w:pPr>
      <w:r>
        <w:rPr>
          <w:rFonts w:ascii="GHEA Grapalat" w:hAnsi="GHEA Grapalat"/>
          <w:b/>
        </w:rPr>
        <w:t>5.</w:t>
      </w:r>
      <w:r w:rsidRPr="00EF1C40">
        <w:rPr>
          <w:rFonts w:ascii="GHEA Grapalat" w:hAnsi="GHEA Grapalat"/>
          <w:b/>
        </w:rPr>
        <w:t xml:space="preserve"> </w:t>
      </w:r>
      <w:r w:rsidRPr="009F3DC7">
        <w:rPr>
          <w:rFonts w:ascii="GHEA Grapalat" w:hAnsi="GHEA Grapalat"/>
          <w:b/>
        </w:rPr>
        <w:t>ОТВЕТСТВЕННОСТЬ СТОРОН</w:t>
      </w:r>
    </w:p>
    <w:p w14:paraId="20FA8838" w14:textId="77777777" w:rsidR="00BB28C8" w:rsidRPr="009F3DC7" w:rsidRDefault="00BB28C8" w:rsidP="001F7DFF">
      <w:pPr>
        <w:widowControl w:val="0"/>
        <w:tabs>
          <w:tab w:val="left" w:pos="1134"/>
        </w:tabs>
        <w:ind w:firstLine="567"/>
        <w:jc w:val="both"/>
        <w:rPr>
          <w:rFonts w:ascii="GHEA Grapalat" w:hAnsi="GHEA Grapalat" w:cs="Sylfaen"/>
        </w:rPr>
      </w:pPr>
      <w:r w:rsidRPr="009F3DC7">
        <w:rPr>
          <w:rFonts w:ascii="GHEA Grapalat" w:hAnsi="GHEA Grapalat"/>
        </w:rPr>
        <w:t>5.</w:t>
      </w:r>
      <w:r>
        <w:rPr>
          <w:rFonts w:ascii="GHEA Grapalat" w:hAnsi="GHEA Grapalat"/>
        </w:rPr>
        <w:t>1.</w:t>
      </w:r>
      <w:r>
        <w:rPr>
          <w:rFonts w:ascii="GHEA Grapalat" w:hAnsi="GHEA Grapalat"/>
        </w:rPr>
        <w:tab/>
      </w:r>
      <w:r w:rsidRPr="009F3DC7">
        <w:rPr>
          <w:rFonts w:ascii="GHEA Grapalat" w:hAnsi="GHEA Grapalat"/>
        </w:rPr>
        <w:t>Исполнитель несет ответственность за соблюдение требований настоящего Договора к выполнению работы.</w:t>
      </w:r>
    </w:p>
    <w:p w14:paraId="4648854A" w14:textId="14383B35" w:rsidR="00BB28C8" w:rsidRPr="009F3DC7" w:rsidRDefault="00BB28C8" w:rsidP="001F7DFF">
      <w:pPr>
        <w:widowControl w:val="0"/>
        <w:tabs>
          <w:tab w:val="left" w:pos="1134"/>
        </w:tabs>
        <w:ind w:firstLine="567"/>
        <w:jc w:val="both"/>
        <w:rPr>
          <w:rFonts w:ascii="GHEA Grapalat" w:hAnsi="GHEA Grapalat" w:cs="Sylfaen"/>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В каждом случае выполнения работы,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17150C">
        <w:rPr>
          <w:rFonts w:ascii="GHEA Grapalat" w:hAnsi="GHEA Grapalat"/>
        </w:rPr>
        <w:t>.</w:t>
      </w:r>
      <w:r w:rsidRPr="00B220DE">
        <w:rPr>
          <w:rFonts w:ascii="GHEA Grapalat" w:hAnsi="GHEA Grapalat"/>
        </w:rPr>
        <w:t xml:space="preserve"> </w:t>
      </w:r>
      <w:r w:rsidRPr="00AF0D24">
        <w:rPr>
          <w:rFonts w:ascii="GHEA Grapalat" w:hAnsi="GHEA Grapalat"/>
        </w:rPr>
        <w:t>При этом</w:t>
      </w:r>
      <w:r w:rsidRPr="00DF13E4">
        <w:rPr>
          <w:rFonts w:ascii="GHEA Grapalat" w:hAnsi="GHEA Grapalat"/>
          <w:lang w:val="hy-AM"/>
        </w:rPr>
        <w:t>,</w:t>
      </w:r>
      <w:r w:rsidRPr="00DF13E4">
        <w:rPr>
          <w:rFonts w:ascii="GHEA Grapalat" w:hAnsi="GHEA Grapalat"/>
        </w:rPr>
        <w:t xml:space="preserve"> штраф рассчитывается также при выполнении работ в срок, установленный настоящим договором, но в случае </w:t>
      </w:r>
      <w:r w:rsidRPr="00D45137">
        <w:rPr>
          <w:rFonts w:ascii="GHEA Grapalat" w:hAnsi="GHEA Grapalat"/>
        </w:rPr>
        <w:t>их</w:t>
      </w:r>
      <w:r w:rsidRPr="00DF13E4">
        <w:rPr>
          <w:rFonts w:ascii="GHEA Grapalat" w:hAnsi="GHEA Grapalat"/>
        </w:rPr>
        <w:t xml:space="preserve"> непринятия заказчиком.</w:t>
      </w:r>
    </w:p>
    <w:p w14:paraId="672E4385" w14:textId="77777777" w:rsidR="00BB28C8" w:rsidRPr="009F3DC7" w:rsidRDefault="00BB28C8" w:rsidP="001F7DFF">
      <w:pPr>
        <w:widowControl w:val="0"/>
        <w:tabs>
          <w:tab w:val="left" w:pos="1134"/>
        </w:tabs>
        <w:ind w:firstLine="567"/>
        <w:jc w:val="both"/>
        <w:rPr>
          <w:rFonts w:ascii="GHEA Grapalat" w:hAnsi="GHEA Grapalat" w:cs="Sylfaen"/>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В случае нарушения предусмотренного договором срока выполнения работы с Исполнителя за каждый просроченный </w:t>
      </w:r>
      <w:r w:rsidRPr="00D45137">
        <w:rPr>
          <w:rFonts w:ascii="GHEA Grapalat" w:hAnsi="GHEA Grapalat"/>
        </w:rPr>
        <w:t xml:space="preserve"> рабочий </w:t>
      </w:r>
      <w:r w:rsidRPr="009F3DC7">
        <w:rPr>
          <w:rFonts w:ascii="GHEA Grapalat" w:hAnsi="GHEA Grapalat"/>
        </w:rPr>
        <w:t>день взимается пеня в размере</w:t>
      </w:r>
      <w:r>
        <w:rPr>
          <w:rFonts w:ascii="Courier New" w:hAnsi="Courier New" w:cs="Courier New"/>
          <w:lang w:val="en-US"/>
        </w:rPr>
        <w:t> </w:t>
      </w:r>
      <w:r w:rsidRPr="009F3DC7">
        <w:rPr>
          <w:rFonts w:ascii="GHEA Grapalat" w:hAnsi="GHEA Grapalat"/>
        </w:rPr>
        <w:t>0,05 (ноль целых пять сотых) процента от цены подлежащей выполнению, но невыполненной работы.</w:t>
      </w:r>
    </w:p>
    <w:p w14:paraId="74E124C6" w14:textId="77777777" w:rsidR="00BB28C8" w:rsidRDefault="00BB28C8" w:rsidP="001F7DFF">
      <w:pPr>
        <w:widowControl w:val="0"/>
        <w:tabs>
          <w:tab w:val="left" w:pos="1134"/>
        </w:tabs>
        <w:ind w:firstLine="567"/>
        <w:jc w:val="both"/>
        <w:rPr>
          <w:rFonts w:ascii="GHEA Grapalat" w:hAnsi="GHEA Grapalat"/>
        </w:rPr>
      </w:pPr>
      <w:r w:rsidRPr="009F3DC7">
        <w:rPr>
          <w:rFonts w:ascii="GHEA Grapalat" w:hAnsi="GHEA Grapalat"/>
        </w:rPr>
        <w:t>5.</w:t>
      </w:r>
      <w:r>
        <w:rPr>
          <w:rFonts w:ascii="GHEA Grapalat" w:hAnsi="GHEA Grapalat"/>
        </w:rPr>
        <w:t>4.</w:t>
      </w:r>
      <w:r>
        <w:rPr>
          <w:rFonts w:ascii="GHEA Grapalat" w:hAnsi="GHEA Grapalat"/>
        </w:rPr>
        <w:tab/>
      </w:r>
      <w:r w:rsidRPr="009F3DC7">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выполнения работы.</w:t>
      </w:r>
    </w:p>
    <w:p w14:paraId="7C4CA980" w14:textId="77777777" w:rsidR="00BB28C8" w:rsidRPr="009F3DC7" w:rsidRDefault="00BB28C8" w:rsidP="001F7DFF">
      <w:pPr>
        <w:widowControl w:val="0"/>
        <w:tabs>
          <w:tab w:val="left" w:pos="1134"/>
        </w:tabs>
        <w:ind w:firstLine="567"/>
        <w:jc w:val="both"/>
        <w:rPr>
          <w:rFonts w:ascii="GHEA Grapalat" w:hAnsi="GHEA Grapalat" w:cs="Sylfaen"/>
        </w:rPr>
      </w:pPr>
      <w:r w:rsidRPr="009F3DC7">
        <w:rPr>
          <w:rFonts w:ascii="GHEA Grapalat" w:hAnsi="GHEA Grapalat"/>
        </w:rPr>
        <w:t>5.</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4.2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14:paraId="240F9128" w14:textId="77777777" w:rsidR="00BB28C8" w:rsidRPr="009F3DC7" w:rsidRDefault="00BB28C8" w:rsidP="001F7DFF">
      <w:pPr>
        <w:widowControl w:val="0"/>
        <w:tabs>
          <w:tab w:val="left" w:pos="1134"/>
        </w:tabs>
        <w:ind w:firstLine="567"/>
        <w:jc w:val="both"/>
        <w:rPr>
          <w:rFonts w:ascii="GHEA Grapalat" w:hAnsi="GHEA Grapalat" w:cs="Sylfaen"/>
        </w:rPr>
      </w:pPr>
      <w:r w:rsidRPr="009F3DC7">
        <w:rPr>
          <w:rFonts w:ascii="GHEA Grapalat" w:hAnsi="GHEA Grapalat"/>
        </w:rPr>
        <w:t>5.</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0440768A" w14:textId="77777777" w:rsidR="00BB28C8" w:rsidRPr="009F3DC7" w:rsidRDefault="00BB28C8" w:rsidP="001F7DFF">
      <w:pPr>
        <w:widowControl w:val="0"/>
        <w:tabs>
          <w:tab w:val="left" w:pos="1134"/>
        </w:tabs>
        <w:ind w:firstLine="567"/>
        <w:jc w:val="both"/>
        <w:rPr>
          <w:rFonts w:ascii="GHEA Grapalat" w:hAnsi="GHEA Grapalat" w:cs="Sylfaen"/>
        </w:rPr>
      </w:pPr>
      <w:r w:rsidRPr="009F3DC7">
        <w:rPr>
          <w:rFonts w:ascii="GHEA Grapalat" w:hAnsi="GHEA Grapalat"/>
        </w:rPr>
        <w:t>5.</w:t>
      </w:r>
      <w:r>
        <w:rPr>
          <w:rFonts w:ascii="GHEA Grapalat" w:hAnsi="GHEA Grapalat"/>
        </w:rPr>
        <w:t>7.</w:t>
      </w:r>
      <w:r>
        <w:rPr>
          <w:rFonts w:ascii="GHEA Grapalat" w:hAnsi="GHEA Grapalat"/>
        </w:rPr>
        <w:tab/>
      </w:r>
      <w:r w:rsidRPr="009F3DC7">
        <w:rPr>
          <w:rFonts w:ascii="GHEA Grapalat" w:hAnsi="GHEA Grapalat"/>
        </w:rPr>
        <w:t>Уплата пеней и (или) штрафов не освобождает стороны от полного исполнения своих договорных обязательств.</w:t>
      </w:r>
    </w:p>
    <w:p w14:paraId="381038CA" w14:textId="77777777" w:rsidR="00BB28C8" w:rsidRPr="009F3DC7" w:rsidRDefault="00BB28C8" w:rsidP="001F7DFF">
      <w:pPr>
        <w:widowControl w:val="0"/>
        <w:ind w:firstLine="567"/>
        <w:jc w:val="both"/>
        <w:rPr>
          <w:rFonts w:ascii="GHEA Grapalat" w:hAnsi="GHEA Grapalat" w:cs="Sylfaen"/>
        </w:rPr>
      </w:pPr>
    </w:p>
    <w:p w14:paraId="615F811C" w14:textId="77777777" w:rsidR="00BB28C8" w:rsidRPr="009F3DC7" w:rsidRDefault="00BB28C8" w:rsidP="001F7DFF">
      <w:pPr>
        <w:widowControl w:val="0"/>
        <w:jc w:val="center"/>
        <w:rPr>
          <w:rFonts w:ascii="GHEA Grapalat" w:hAnsi="GHEA Grapalat"/>
          <w:b/>
        </w:rPr>
      </w:pPr>
      <w:r>
        <w:rPr>
          <w:rFonts w:ascii="GHEA Grapalat" w:hAnsi="GHEA Grapalat"/>
          <w:b/>
        </w:rPr>
        <w:t>6.</w:t>
      </w:r>
      <w:r w:rsidRPr="009F3DC7">
        <w:rPr>
          <w:rFonts w:ascii="GHEA Grapalat" w:hAnsi="GHEA Grapalat"/>
          <w:b/>
        </w:rPr>
        <w:t>ДЕЙСТВИЕ НЕПРЕОДОЛИМОЙ СИЛЫ (ФОРС-МАЖОР)</w:t>
      </w:r>
    </w:p>
    <w:p w14:paraId="27E9064F" w14:textId="77777777" w:rsidR="00BB28C8" w:rsidRPr="009F3DC7" w:rsidRDefault="00BB28C8" w:rsidP="001F7DFF">
      <w:pPr>
        <w:widowControl w:val="0"/>
        <w:ind w:firstLine="567"/>
        <w:jc w:val="both"/>
        <w:rPr>
          <w:rFonts w:ascii="GHEA Grapalat" w:hAnsi="GHEA Grapalat"/>
        </w:rPr>
      </w:pPr>
      <w:r w:rsidRPr="009F3DC7">
        <w:rPr>
          <w:rFonts w:ascii="GHEA Grapalat" w:hAnsi="GHEA Grapalat"/>
        </w:rPr>
        <w:lastRenderedPageBreak/>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1A3D732" w14:textId="77777777" w:rsidR="00BB28C8" w:rsidRDefault="00BB28C8" w:rsidP="001F7DFF">
      <w:pPr>
        <w:rPr>
          <w:rFonts w:ascii="GHEA Grapalat" w:hAnsi="GHEA Grapalat" w:cs="Sylfaen"/>
        </w:rPr>
      </w:pPr>
    </w:p>
    <w:p w14:paraId="7583727A" w14:textId="77777777" w:rsidR="00BB28C8" w:rsidRPr="009F3DC7" w:rsidRDefault="00BB28C8" w:rsidP="001F7DFF">
      <w:pPr>
        <w:widowControl w:val="0"/>
        <w:jc w:val="center"/>
        <w:rPr>
          <w:rFonts w:ascii="GHEA Grapalat" w:hAnsi="GHEA Grapalat" w:cs="Sylfaen"/>
          <w:b/>
        </w:rPr>
      </w:pPr>
      <w:r>
        <w:rPr>
          <w:rFonts w:ascii="GHEA Grapalat" w:hAnsi="GHEA Grapalat"/>
          <w:b/>
        </w:rPr>
        <w:t>7.</w:t>
      </w:r>
      <w:r w:rsidRPr="009F3DC7">
        <w:rPr>
          <w:rFonts w:ascii="GHEA Grapalat" w:hAnsi="GHEA Grapalat"/>
          <w:b/>
        </w:rPr>
        <w:t>ИНЫЕ УСЛОВИЯ</w:t>
      </w:r>
    </w:p>
    <w:p w14:paraId="4ECB9FF1" w14:textId="77777777" w:rsidR="00BB28C8" w:rsidRPr="009F3DC7" w:rsidRDefault="00BB28C8" w:rsidP="001F7DFF">
      <w:pPr>
        <w:widowControl w:val="0"/>
        <w:tabs>
          <w:tab w:val="left" w:pos="1134"/>
        </w:tabs>
        <w:ind w:firstLine="567"/>
        <w:jc w:val="both"/>
        <w:rPr>
          <w:rFonts w:ascii="GHEA Grapalat" w:hAnsi="GHEA Grapalat"/>
        </w:rPr>
      </w:pPr>
      <w:r w:rsidRPr="009F3DC7">
        <w:rPr>
          <w:rFonts w:ascii="GHEA Grapalat" w:hAnsi="GHEA Grapalat"/>
        </w:rPr>
        <w:t>7.</w:t>
      </w:r>
      <w:r>
        <w:rPr>
          <w:rFonts w:ascii="GHEA Grapalat" w:hAnsi="GHEA Grapalat"/>
        </w:rPr>
        <w:t>1.</w:t>
      </w:r>
      <w:r>
        <w:rPr>
          <w:rFonts w:ascii="GHEA Grapalat" w:hAnsi="GHEA Grapalat"/>
        </w:rPr>
        <w:tab/>
      </w:r>
      <w:r w:rsidRPr="009F3DC7">
        <w:rPr>
          <w:rFonts w:ascii="GHEA Grapalat" w:hAnsi="GHEA Grapalat"/>
        </w:rPr>
        <w:t xml:space="preserve">Настоящий Договор вступает в силу с момента его подписания сторонами и действует до исполнения в полном объеме обязательств, принятых сторонами по настоящему Договору. </w:t>
      </w:r>
    </w:p>
    <w:p w14:paraId="1256F113" w14:textId="77777777" w:rsidR="00BB28C8" w:rsidRPr="009F3DC7" w:rsidRDefault="00BB28C8" w:rsidP="001F7DFF">
      <w:pPr>
        <w:widowControl w:val="0"/>
        <w:tabs>
          <w:tab w:val="left" w:pos="1134"/>
        </w:tabs>
        <w:ind w:firstLine="567"/>
        <w:jc w:val="both"/>
        <w:rPr>
          <w:rFonts w:ascii="GHEA Grapalat" w:hAnsi="GHEA Grapalat"/>
        </w:rPr>
      </w:pPr>
      <w:r w:rsidRPr="009F3DC7">
        <w:rPr>
          <w:rFonts w:ascii="GHEA Grapalat" w:hAnsi="GHEA Grapalat"/>
        </w:rPr>
        <w:t>7.</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 не может быть передано другому лицу без письменного согласия стороны должника. </w:t>
      </w:r>
    </w:p>
    <w:p w14:paraId="2C6B1FF9" w14:textId="77777777" w:rsidR="00BB28C8" w:rsidRPr="00D443DF" w:rsidRDefault="00BB28C8" w:rsidP="001F7DFF">
      <w:pPr>
        <w:widowControl w:val="0"/>
        <w:tabs>
          <w:tab w:val="left" w:pos="1134"/>
        </w:tabs>
        <w:ind w:firstLine="567"/>
        <w:jc w:val="both"/>
        <w:rPr>
          <w:rFonts w:ascii="GHEA Grapalat" w:hAnsi="GHEA Grapalat"/>
          <w:spacing w:val="-4"/>
        </w:rPr>
      </w:pPr>
      <w:r w:rsidRPr="009F3DC7">
        <w:rPr>
          <w:rFonts w:ascii="GHEA Grapalat" w:hAnsi="GHEA Grapalat"/>
        </w:rPr>
        <w:t>7.</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w:t>
      </w:r>
      <w:r w:rsidRPr="00D443DF">
        <w:rPr>
          <w:rFonts w:ascii="GHEA Grapalat" w:hAnsi="GHEA Grapalat"/>
          <w:spacing w:val="-4"/>
        </w:rPr>
        <w:t xml:space="preserve">законодательству Республики Армения, то после выявления данных оснований </w:t>
      </w:r>
      <w:r w:rsidRPr="00E02449">
        <w:rPr>
          <w:rFonts w:ascii="GHEA Grapalat" w:hAnsi="GHEA Grapalat"/>
          <w:spacing w:val="-4"/>
        </w:rPr>
        <w:t xml:space="preserve">Заказчик </w:t>
      </w:r>
      <w:r w:rsidR="00D7436B" w:rsidRPr="00E02449">
        <w:rPr>
          <w:rFonts w:ascii="GHEA Grapalat" w:hAnsi="GHEA Grapalat"/>
        </w:rPr>
        <w:t>в одностороннем порядке</w:t>
      </w:r>
      <w:r w:rsidR="00D7436B" w:rsidRPr="00E02449">
        <w:rPr>
          <w:rFonts w:ascii="GHEA Grapalat" w:hAnsi="GHEA Grapalat"/>
          <w:lang w:val="hy-AM"/>
        </w:rPr>
        <w:t xml:space="preserve"> расторгает договор</w:t>
      </w:r>
      <w:r w:rsidR="00D7436B" w:rsidRPr="00E02449">
        <w:rPr>
          <w:rFonts w:ascii="GHEA Grapalat" w:hAnsi="GHEA Grapalat"/>
        </w:rPr>
        <w:t xml:space="preserve">, если выявленные нарушения, </w:t>
      </w:r>
      <w:r w:rsidRPr="00E02449">
        <w:rPr>
          <w:rFonts w:ascii="GHEA Grapalat" w:hAnsi="GHEA Grapalat"/>
          <w:spacing w:val="-4"/>
        </w:rPr>
        <w:t xml:space="preserve">в случае если бы о них стало известно до заключения договора, послужили бы основанием для </w:t>
      </w:r>
      <w:proofErr w:type="spellStart"/>
      <w:r w:rsidRPr="00E02449">
        <w:rPr>
          <w:rFonts w:ascii="GHEA Grapalat" w:hAnsi="GHEA Grapalat"/>
          <w:spacing w:val="-4"/>
        </w:rPr>
        <w:t>незаключения</w:t>
      </w:r>
      <w:proofErr w:type="spellEnd"/>
      <w:r w:rsidRPr="00E02449">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w:t>
      </w:r>
      <w:r w:rsidRPr="00D443DF">
        <w:rPr>
          <w:rFonts w:ascii="GHEA Grapalat" w:hAnsi="GHEA Grapalat"/>
          <w:spacing w:val="-4"/>
        </w:rPr>
        <w:t xml:space="preserve">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24B66488" w14:textId="77777777" w:rsidR="00BB28C8" w:rsidRPr="00D443DF" w:rsidRDefault="00BB28C8" w:rsidP="001F7DFF">
      <w:pPr>
        <w:widowControl w:val="0"/>
        <w:tabs>
          <w:tab w:val="left" w:pos="1134"/>
        </w:tabs>
        <w:ind w:firstLine="567"/>
        <w:jc w:val="both"/>
        <w:rPr>
          <w:rFonts w:ascii="GHEA Grapalat" w:hAnsi="GHEA Grapalat" w:cs="Sylfaen"/>
        </w:rPr>
      </w:pPr>
      <w:r w:rsidRPr="009F3DC7">
        <w:rPr>
          <w:rFonts w:ascii="GHEA Grapalat" w:hAnsi="GHEA Grapalat"/>
        </w:rPr>
        <w:t>7.</w:t>
      </w:r>
      <w:r>
        <w:rPr>
          <w:rFonts w:ascii="GHEA Grapalat" w:hAnsi="GHEA Grapalat"/>
        </w:rPr>
        <w:t>4.</w:t>
      </w:r>
      <w:r>
        <w:rPr>
          <w:rFonts w:ascii="GHEA Grapalat" w:hAnsi="GHEA Grapalat"/>
        </w:rPr>
        <w:tab/>
      </w:r>
      <w:r w:rsidRPr="00D443DF">
        <w:rPr>
          <w:rFonts w:ascii="GHEA Grapalat" w:hAnsi="GHEA Grapalat"/>
        </w:rPr>
        <w:t>Споры в связи с договором подлежат рассмотрению в судах Республики Армения.</w:t>
      </w:r>
    </w:p>
    <w:p w14:paraId="043B7D6B" w14:textId="77777777" w:rsidR="00BB28C8" w:rsidRPr="009F3DC7" w:rsidRDefault="00BB28C8" w:rsidP="001F7DFF">
      <w:pPr>
        <w:widowControl w:val="0"/>
        <w:tabs>
          <w:tab w:val="left" w:pos="1134"/>
        </w:tabs>
        <w:ind w:firstLine="567"/>
        <w:jc w:val="both"/>
        <w:rPr>
          <w:rFonts w:ascii="GHEA Grapalat" w:hAnsi="GHEA Grapalat"/>
        </w:rPr>
      </w:pPr>
      <w:r w:rsidRPr="009F3DC7">
        <w:rPr>
          <w:rFonts w:ascii="GHEA Grapalat" w:hAnsi="GHEA Grapalat"/>
        </w:rPr>
        <w:t>7.</w:t>
      </w:r>
      <w:r>
        <w:rPr>
          <w:rFonts w:ascii="GHEA Grapalat" w:hAnsi="GHEA Grapalat"/>
        </w:rPr>
        <w:t>5.</w:t>
      </w:r>
      <w:r>
        <w:rPr>
          <w:rFonts w:ascii="GHEA Grapalat" w:hAnsi="GHEA Grapalat"/>
        </w:rPr>
        <w:tab/>
      </w:r>
      <w:r w:rsidRPr="009F3DC7">
        <w:rPr>
          <w:rFonts w:ascii="GHEA Grapalat" w:hAnsi="GHEA Grapalat"/>
        </w:rPr>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w:t>
      </w:r>
    </w:p>
    <w:p w14:paraId="79471456" w14:textId="77777777" w:rsidR="00BB28C8" w:rsidRPr="009F3DC7" w:rsidRDefault="00BB28C8" w:rsidP="001F7DFF">
      <w:pPr>
        <w:widowControl w:val="0"/>
        <w:ind w:firstLine="567"/>
        <w:jc w:val="both"/>
        <w:rPr>
          <w:rFonts w:ascii="GHEA Grapalat" w:hAnsi="GHEA Grapalat"/>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36E4165D" w14:textId="77777777" w:rsidR="00BB28C8" w:rsidRPr="009F3DC7" w:rsidRDefault="00BB28C8" w:rsidP="001F7DFF">
      <w:pPr>
        <w:widowControl w:val="0"/>
        <w:tabs>
          <w:tab w:val="left" w:pos="1276"/>
        </w:tabs>
        <w:ind w:firstLine="567"/>
        <w:jc w:val="both"/>
        <w:rPr>
          <w:rFonts w:ascii="GHEA Grapalat" w:hAnsi="GHEA Grapalat" w:cs="Times Armenia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673AAFA5" w14:textId="77777777" w:rsidR="00BB28C8" w:rsidRPr="00D443DF" w:rsidRDefault="00BB28C8" w:rsidP="001F7DFF">
      <w:pPr>
        <w:widowControl w:val="0"/>
        <w:tabs>
          <w:tab w:val="left" w:pos="1134"/>
        </w:tabs>
        <w:ind w:firstLine="567"/>
        <w:jc w:val="both"/>
        <w:rPr>
          <w:rFonts w:ascii="GHEA Grapalat" w:hAnsi="GHEA Grapalat"/>
        </w:rPr>
      </w:pPr>
      <w:r w:rsidRPr="009F3DC7">
        <w:rPr>
          <w:rFonts w:ascii="GHEA Grapalat" w:hAnsi="GHEA Grapalat"/>
        </w:rPr>
        <w:t>7.</w:t>
      </w:r>
      <w:r>
        <w:rPr>
          <w:rFonts w:ascii="GHEA Grapalat" w:hAnsi="GHEA Grapalat"/>
        </w:rPr>
        <w:t>6.</w:t>
      </w:r>
      <w:r>
        <w:rPr>
          <w:rFonts w:ascii="GHEA Grapalat" w:hAnsi="GHEA Grapalat"/>
        </w:rPr>
        <w:tab/>
      </w:r>
      <w:r w:rsidRPr="00D443DF">
        <w:rPr>
          <w:rFonts w:ascii="GHEA Grapalat" w:hAnsi="GHEA Grapalat"/>
        </w:rPr>
        <w:t xml:space="preserve">Если договор осуществляется посредством заключения </w:t>
      </w:r>
      <w:r w:rsidRPr="00D45137">
        <w:rPr>
          <w:rFonts w:ascii="GHEA Grapalat" w:hAnsi="GHEA Grapalat"/>
        </w:rPr>
        <w:t>субподрядного</w:t>
      </w:r>
      <w:r w:rsidRPr="00D443DF">
        <w:rPr>
          <w:rFonts w:ascii="GHEA Grapalat" w:hAnsi="GHEA Grapalat"/>
        </w:rPr>
        <w:t xml:space="preserve"> договора:</w:t>
      </w:r>
    </w:p>
    <w:p w14:paraId="5171402E" w14:textId="77777777" w:rsidR="00BB28C8" w:rsidRPr="009F3DC7" w:rsidRDefault="00BB28C8" w:rsidP="001F7DFF">
      <w:pPr>
        <w:widowControl w:val="0"/>
        <w:tabs>
          <w:tab w:val="left" w:pos="1134"/>
        </w:tabs>
        <w:ind w:firstLine="567"/>
        <w:jc w:val="both"/>
        <w:rPr>
          <w:rFonts w:ascii="GHEA Grapalat" w:hAnsi="GHEA Grapalat"/>
        </w:rPr>
      </w:pPr>
      <w:r w:rsidRPr="009F3DC7">
        <w:rPr>
          <w:rFonts w:ascii="GHEA Grapalat" w:hAnsi="GHEA Grapalat"/>
        </w:rPr>
        <w:lastRenderedPageBreak/>
        <w:t>1)</w:t>
      </w:r>
      <w:r w:rsidRPr="00EF1C40">
        <w:rPr>
          <w:rFonts w:ascii="GHEA Grapalat" w:hAnsi="GHEA Grapalat"/>
        </w:rPr>
        <w:tab/>
      </w:r>
      <w:r w:rsidRPr="009F3DC7">
        <w:rPr>
          <w:rFonts w:ascii="GHEA Grapalat" w:hAnsi="GHEA Grapalat"/>
        </w:rPr>
        <w:t xml:space="preserve">Исполнитель несет ответственность за неисполнение или ненадлежащее исполнение обязательств </w:t>
      </w:r>
      <w:r w:rsidRPr="00D45137">
        <w:rPr>
          <w:rFonts w:ascii="GHEA Grapalat" w:hAnsi="GHEA Grapalat"/>
        </w:rPr>
        <w:t>субподрядчика</w:t>
      </w:r>
      <w:r w:rsidRPr="009F3DC7">
        <w:rPr>
          <w:rFonts w:ascii="GHEA Grapalat" w:hAnsi="GHEA Grapalat"/>
        </w:rPr>
        <w:t>;</w:t>
      </w:r>
    </w:p>
    <w:p w14:paraId="00B80C7E" w14:textId="77777777" w:rsidR="00BB28C8" w:rsidRPr="009F3DC7" w:rsidRDefault="00BB28C8" w:rsidP="001F7DFF">
      <w:pPr>
        <w:widowControl w:val="0"/>
        <w:tabs>
          <w:tab w:val="left" w:pos="1134"/>
        </w:tabs>
        <w:ind w:firstLine="567"/>
        <w:jc w:val="both"/>
        <w:rPr>
          <w:rFonts w:ascii="GHEA Grapalat" w:hAnsi="GHEA Grapalat"/>
        </w:rPr>
      </w:pPr>
      <w:r w:rsidRPr="009F3DC7">
        <w:rPr>
          <w:rFonts w:ascii="GHEA Grapalat" w:hAnsi="GHEA Grapalat"/>
        </w:rPr>
        <w:t>2)</w:t>
      </w:r>
      <w:r w:rsidRPr="00EF1C40">
        <w:rPr>
          <w:rFonts w:ascii="GHEA Grapalat" w:hAnsi="GHEA Grapalat"/>
        </w:rPr>
        <w:tab/>
      </w:r>
      <w:r w:rsidRPr="009F3DC7">
        <w:rPr>
          <w:rFonts w:ascii="GHEA Grapalat" w:hAnsi="GHEA Grapalat"/>
        </w:rPr>
        <w:t xml:space="preserve">в случае замены </w:t>
      </w:r>
      <w:r w:rsidRPr="00AC7DC5">
        <w:rPr>
          <w:rFonts w:ascii="GHEA Grapalat" w:hAnsi="GHEA Grapalat"/>
        </w:rPr>
        <w:t>субподрядчика</w:t>
      </w:r>
      <w:r w:rsidRPr="009F3DC7">
        <w:rPr>
          <w:rFonts w:ascii="GHEA Grapalat" w:hAnsi="GHEA Grapalat"/>
        </w:rPr>
        <w:t xml:space="preserve"> в течение исполнения договора Исполнитель в письменной форме уведомляет об этом Заказчика, предоставив копии </w:t>
      </w:r>
      <w:r w:rsidRPr="00AC7DC5">
        <w:rPr>
          <w:rFonts w:ascii="GHEA Grapalat" w:hAnsi="GHEA Grapalat"/>
        </w:rPr>
        <w:t>субподряд</w:t>
      </w:r>
      <w:r w:rsidRPr="00D45137">
        <w:rPr>
          <w:rFonts w:ascii="GHEA Grapalat" w:hAnsi="GHEA Grapalat"/>
        </w:rPr>
        <w:t>ного</w:t>
      </w:r>
      <w:r w:rsidRPr="004334A1">
        <w:rPr>
          <w:rFonts w:ascii="GHEA Grapalat" w:hAnsi="GHEA Grapalat"/>
        </w:rPr>
        <w:t xml:space="preserve"> </w:t>
      </w:r>
      <w:r w:rsidRPr="009F3DC7">
        <w:rPr>
          <w:rFonts w:ascii="GHEA Grapalat" w:hAnsi="GHEA Grapalat"/>
        </w:rPr>
        <w:t>договора и данных являющегося его стороной лица в течение пяти рабочих дней со дня внесения изменения</w:t>
      </w:r>
      <w:r w:rsidR="00557BD3">
        <w:rPr>
          <w:rFonts w:ascii="GHEA Grapalat" w:hAnsi="GHEA Grapalat"/>
        </w:rPr>
        <w:t xml:space="preserve">. </w:t>
      </w:r>
      <w:r w:rsidR="00557BD3" w:rsidRPr="00BE6511">
        <w:rPr>
          <w:rFonts w:ascii="GHEA Grapalat" w:hAnsi="GHEA Grapalat"/>
        </w:rPr>
        <w:t xml:space="preserve">При этом в случае применения настоящего подпункта </w:t>
      </w:r>
      <w:r w:rsidR="00557BD3">
        <w:rPr>
          <w:rFonts w:ascii="GHEA Grapalat" w:hAnsi="GHEA Grapalat"/>
        </w:rPr>
        <w:t>субподрядчиком</w:t>
      </w:r>
      <w:r w:rsidR="00557BD3" w:rsidRPr="00BE6511">
        <w:rPr>
          <w:rFonts w:ascii="GHEA Grapalat" w:hAnsi="GHEA Grapalat"/>
        </w:rPr>
        <w:t xml:space="preserve"> не может выступать организация, включённая в список, предусмотренный подпунктом 2 пункта 2 постановления Правительства РА от 20.06.2025 № 817-А</w:t>
      </w:r>
      <w:r w:rsidR="007C7140">
        <w:rPr>
          <w:rStyle w:val="af6"/>
          <w:rFonts w:ascii="GHEA Grapalat" w:hAnsi="GHEA Grapalat"/>
        </w:rPr>
        <w:footnoteReference w:customMarkFollows="1" w:id="12"/>
        <w:t>22</w:t>
      </w:r>
      <w:r w:rsidRPr="009F3DC7">
        <w:rPr>
          <w:rFonts w:ascii="GHEA Grapalat" w:hAnsi="GHEA Grapalat"/>
        </w:rPr>
        <w:t>.</w:t>
      </w:r>
    </w:p>
    <w:p w14:paraId="2FC3E0D7" w14:textId="77777777" w:rsidR="00BB28C8" w:rsidRPr="009F3DC7" w:rsidRDefault="00BB28C8" w:rsidP="001F7DFF">
      <w:pPr>
        <w:widowControl w:val="0"/>
        <w:tabs>
          <w:tab w:val="left" w:pos="1134"/>
        </w:tabs>
        <w:ind w:firstLine="567"/>
        <w:jc w:val="both"/>
        <w:rPr>
          <w:rFonts w:ascii="GHEA Grapalat" w:hAnsi="GHEA Grapalat"/>
        </w:rPr>
      </w:pPr>
      <w:r w:rsidRPr="009F3DC7">
        <w:rPr>
          <w:rFonts w:ascii="GHEA Grapalat" w:hAnsi="GHEA Grapalat"/>
        </w:rPr>
        <w:t>7.</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C7140">
        <w:rPr>
          <w:rStyle w:val="af6"/>
          <w:rFonts w:ascii="GHEA Grapalat" w:hAnsi="GHEA Grapalat"/>
        </w:rPr>
        <w:footnoteReference w:customMarkFollows="1" w:id="13"/>
        <w:t>23</w:t>
      </w:r>
      <w:r w:rsidRPr="009F3DC7">
        <w:rPr>
          <w:rFonts w:ascii="GHEA Grapalat" w:hAnsi="GHEA Grapalat"/>
        </w:rPr>
        <w:t>.</w:t>
      </w:r>
    </w:p>
    <w:p w14:paraId="08957240" w14:textId="77777777" w:rsidR="00BB28C8" w:rsidRPr="009F3DC7" w:rsidRDefault="00BB28C8" w:rsidP="001F7DFF">
      <w:pPr>
        <w:widowControl w:val="0"/>
        <w:tabs>
          <w:tab w:val="left" w:pos="1134"/>
        </w:tabs>
        <w:ind w:firstLine="567"/>
        <w:jc w:val="both"/>
        <w:rPr>
          <w:rFonts w:ascii="GHEA Grapalat" w:hAnsi="GHEA Grapalat" w:cs="Sylfaen"/>
        </w:rPr>
      </w:pPr>
      <w:r w:rsidRPr="009F3DC7">
        <w:rPr>
          <w:rFonts w:ascii="GHEA Grapalat" w:hAnsi="GHEA Grapalat"/>
        </w:rPr>
        <w:t>7.</w:t>
      </w:r>
      <w:r>
        <w:rPr>
          <w:rFonts w:ascii="GHEA Grapalat" w:hAnsi="GHEA Grapalat"/>
        </w:rPr>
        <w:t>8.</w:t>
      </w:r>
      <w:r>
        <w:rPr>
          <w:rFonts w:ascii="GHEA Grapalat" w:hAnsi="GHEA Grapalat"/>
        </w:rPr>
        <w:tab/>
      </w:r>
      <w:r w:rsidRPr="009F3DC7">
        <w:rPr>
          <w:rFonts w:ascii="GHEA Grapalat" w:hAnsi="GHEA Grapalat"/>
        </w:rPr>
        <w:t>При наличии предложения от Исполнителя,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112A10">
        <w:rPr>
          <w:rFonts w:ascii="GHEA Grapalat" w:hAnsi="GHEA Grapalat"/>
        </w:rPr>
        <w:t xml:space="preserve"> </w:t>
      </w:r>
      <w:r w:rsidRPr="00DF13E4">
        <w:rPr>
          <w:rFonts w:ascii="GHEA Grapalat" w:hAnsi="GHEA Grapalat"/>
        </w:rPr>
        <w:t xml:space="preserve">а предложение </w:t>
      </w:r>
      <w:r w:rsidRPr="009F3DC7">
        <w:rPr>
          <w:rFonts w:ascii="GHEA Grapalat" w:hAnsi="GHEA Grapalat"/>
        </w:rPr>
        <w:t>Исполнителя</w:t>
      </w:r>
      <w:r w:rsidRPr="00DF13E4">
        <w:rPr>
          <w:rFonts w:ascii="GHEA Grapalat" w:hAnsi="GHEA Grapalat"/>
        </w:rPr>
        <w:t xml:space="preserve"> было представлено не позднее </w:t>
      </w:r>
      <w:r w:rsidR="008E10BF">
        <w:rPr>
          <w:rFonts w:ascii="GHEA Grapalat" w:hAnsi="GHEA Grapalat"/>
        </w:rPr>
        <w:t>7-и</w:t>
      </w:r>
      <w:r w:rsidRPr="00DF13E4">
        <w:rPr>
          <w:rFonts w:ascii="GHEA Grapalat" w:hAnsi="GHEA Grapalat"/>
        </w:rPr>
        <w:t xml:space="preserve"> календарных дней до истечения срока, изначально установленного договором для исполнения работ.</w:t>
      </w:r>
      <w:r w:rsidRPr="009F3DC7">
        <w:rPr>
          <w:rFonts w:ascii="GHEA Grapalat" w:hAnsi="GHEA Grapalat"/>
        </w:rPr>
        <w:t xml:space="preserve">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684CAD91" w14:textId="77777777" w:rsidR="00BB28C8" w:rsidRPr="009F3DC7" w:rsidRDefault="00BB28C8" w:rsidP="001F7DFF">
      <w:pPr>
        <w:widowControl w:val="0"/>
        <w:tabs>
          <w:tab w:val="left" w:pos="1134"/>
        </w:tabs>
        <w:ind w:firstLine="567"/>
        <w:jc w:val="both"/>
        <w:rPr>
          <w:rFonts w:ascii="GHEA Grapalat" w:hAnsi="GHEA Grapalat"/>
        </w:rPr>
      </w:pPr>
      <w:r w:rsidRPr="009F3DC7">
        <w:rPr>
          <w:rFonts w:ascii="GHEA Grapalat" w:hAnsi="GHEA Grapalat"/>
        </w:rPr>
        <w:t>7.</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60AB9197" w14:textId="77777777" w:rsidR="00BB28C8" w:rsidRPr="009F3DC7" w:rsidRDefault="00BB28C8" w:rsidP="001F7DFF">
      <w:pPr>
        <w:widowControl w:val="0"/>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30FD4465" w14:textId="77777777" w:rsidR="00BB28C8" w:rsidRPr="009F3DC7" w:rsidRDefault="00BB28C8" w:rsidP="001F7DFF">
      <w:pPr>
        <w:widowControl w:val="0"/>
        <w:tabs>
          <w:tab w:val="left" w:pos="1276"/>
        </w:tabs>
        <w:ind w:firstLine="567"/>
        <w:jc w:val="both"/>
        <w:rPr>
          <w:rFonts w:ascii="GHEA Grapalat" w:hAnsi="GHEA Grapalat"/>
          <w:u w:val="single"/>
        </w:rPr>
      </w:pPr>
      <w:r w:rsidRPr="009F3DC7">
        <w:rPr>
          <w:rFonts w:ascii="GHEA Grapalat" w:hAnsi="GHEA Grapalat"/>
        </w:rPr>
        <w:t>7.1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7F3597CD" w14:textId="77777777" w:rsidR="00CA2E3E" w:rsidRDefault="00BB28C8" w:rsidP="001F7DFF">
      <w:pPr>
        <w:widowControl w:val="0"/>
        <w:tabs>
          <w:tab w:val="left" w:pos="1276"/>
        </w:tabs>
        <w:ind w:firstLine="567"/>
        <w:jc w:val="both"/>
        <w:rPr>
          <w:rFonts w:ascii="GHEA Grapalat" w:hAnsi="GHEA Grapalat"/>
        </w:rPr>
      </w:pPr>
      <w:r w:rsidRPr="009F3DC7">
        <w:rPr>
          <w:rFonts w:ascii="GHEA Grapalat" w:hAnsi="GHEA Grapalat"/>
        </w:rPr>
        <w:t>7.1</w:t>
      </w:r>
      <w:r>
        <w:rPr>
          <w:rFonts w:ascii="GHEA Grapalat" w:hAnsi="GHEA Grapalat"/>
        </w:rPr>
        <w:t>1.</w:t>
      </w:r>
      <w:r>
        <w:rPr>
          <w:rFonts w:ascii="GHEA Grapalat" w:hAnsi="GHEA Grapalat"/>
        </w:rPr>
        <w:tab/>
      </w:r>
      <w:r w:rsidRPr="009F3DC7">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w:t>
      </w:r>
      <w:r>
        <w:rPr>
          <w:rFonts w:ascii="Courier New" w:hAnsi="Courier New" w:cs="Courier New"/>
          <w:lang w:val="en-US"/>
        </w:rPr>
        <w:t> </w:t>
      </w:r>
      <w:r w:rsidRPr="009F3DC7">
        <w:rPr>
          <w:rFonts w:ascii="GHEA Grapalat" w:hAnsi="GHEA Grapalat"/>
        </w:rPr>
        <w:t xml:space="preserve">указанием даты опубликования. </w:t>
      </w:r>
      <w:r w:rsidRPr="009F3DC7">
        <w:rPr>
          <w:rFonts w:ascii="GHEA Grapalat" w:hAnsi="GHEA Grapalat"/>
        </w:rPr>
        <w:lastRenderedPageBreak/>
        <w:t>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CA2E3E" w:rsidRPr="00CA2E3E">
        <w:rPr>
          <w:rFonts w:ascii="GHEA Grapalat" w:hAnsi="GHEA Grapalat"/>
        </w:rPr>
        <w:t xml:space="preserve"> </w:t>
      </w:r>
      <w:r w:rsidR="00CA2E3E" w:rsidRPr="00076092">
        <w:rPr>
          <w:rFonts w:ascii="GHEA Grapalat" w:hAnsi="GHEA Grapalat"/>
        </w:rPr>
        <w:t xml:space="preserve">В день публикации в бюллетене уведомления о полном или частичном одностороннем расторжении договора </w:t>
      </w:r>
      <w:r w:rsidR="00CA2E3E">
        <w:rPr>
          <w:rFonts w:ascii="GHEA Grapalat" w:hAnsi="GHEA Grapalat"/>
        </w:rPr>
        <w:t>Заказчик</w:t>
      </w:r>
      <w:r w:rsidR="00CA2E3E" w:rsidRPr="00076092">
        <w:rPr>
          <w:rFonts w:ascii="GHEA Grapalat" w:hAnsi="GHEA Grapalat"/>
        </w:rPr>
        <w:t xml:space="preserve"> высылает его также на электронную почту </w:t>
      </w:r>
      <w:r w:rsidR="00CA2E3E" w:rsidRPr="00AD29CE">
        <w:rPr>
          <w:rFonts w:ascii="GHEA Grapalat" w:hAnsi="GHEA Grapalat"/>
        </w:rPr>
        <w:t>Исполнител</w:t>
      </w:r>
      <w:r w:rsidR="00CA2E3E">
        <w:rPr>
          <w:rFonts w:ascii="GHEA Grapalat" w:hAnsi="GHEA Grapalat"/>
        </w:rPr>
        <w:t>я</w:t>
      </w:r>
      <w:r w:rsidR="00CA2E3E" w:rsidRPr="00076092">
        <w:rPr>
          <w:rFonts w:ascii="GHEA Grapalat" w:hAnsi="GHEA Grapalat"/>
        </w:rPr>
        <w:t>.</w:t>
      </w:r>
    </w:p>
    <w:p w14:paraId="460D8DC1" w14:textId="77777777" w:rsidR="00857D09" w:rsidRPr="00804EE9" w:rsidRDefault="00857D09" w:rsidP="001F7DFF">
      <w:pPr>
        <w:widowControl w:val="0"/>
        <w:tabs>
          <w:tab w:val="left" w:pos="1276"/>
        </w:tabs>
        <w:ind w:firstLine="567"/>
        <w:jc w:val="both"/>
        <w:rPr>
          <w:rFonts w:ascii="GHEA Grapalat" w:hAnsi="GHEA Grapalat"/>
        </w:rPr>
      </w:pPr>
      <w:r w:rsidRPr="00857D09">
        <w:rPr>
          <w:rFonts w:ascii="GHEA Grapalat" w:hAnsi="GHEA Grapalat"/>
        </w:rPr>
        <w:t>7.12</w:t>
      </w:r>
      <w:r w:rsidR="001A232C">
        <w:rPr>
          <w:rFonts w:ascii="GHEA Grapalat" w:hAnsi="GHEA Grapalat"/>
        </w:rPr>
        <w:t>.</w:t>
      </w:r>
      <w:r w:rsidRPr="00857D09">
        <w:rPr>
          <w:rFonts w:ascii="GHEA Grapalat" w:hAnsi="GHEA Grapalat"/>
        </w:rPr>
        <w:t xml:space="preserve"> </w:t>
      </w:r>
      <w:r>
        <w:rPr>
          <w:rFonts w:ascii="GHEA Grapalat" w:hAnsi="GHEA Grapalat"/>
          <w:color w:val="000000" w:themeColor="text1"/>
        </w:rPr>
        <w:t xml:space="preserve">Исполнитель </w:t>
      </w:r>
      <w:r w:rsidRPr="00B40E38">
        <w:rPr>
          <w:rStyle w:val="ezkurwreuab5ozgtqnkl"/>
          <w:rFonts w:ascii="GHEA Grapalat" w:hAnsi="GHEA Grapalat"/>
        </w:rPr>
        <w:t>имеет право</w:t>
      </w:r>
      <w:r w:rsidRPr="00B40E38">
        <w:rPr>
          <w:rFonts w:ascii="GHEA Grapalat" w:hAnsi="GHEA Grapalat"/>
        </w:rPr>
        <w:t xml:space="preserve"> </w:t>
      </w:r>
      <w:r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Pr="009A510B">
        <w:rPr>
          <w:rStyle w:val="ezkurwreuab5ozgtqnkl"/>
          <w:rFonts w:ascii="GHEA Grapalat" w:hAnsi="GHEA Grapalat"/>
        </w:rPr>
        <w:t>о закупке</w:t>
      </w:r>
      <w:r w:rsidRPr="00B40E38">
        <w:rPr>
          <w:rStyle w:val="ezkurwreuab5ozgtqnkl"/>
          <w:rFonts w:ascii="GHEA Grapalat" w:hAnsi="GHEA Grapalat"/>
        </w:rPr>
        <w:t>, на основании договора финансирования (факторинга) в обмен на уступку требования</w:t>
      </w:r>
      <w:r w:rsidRPr="00B40E38">
        <w:rPr>
          <w:rFonts w:ascii="GHEA Grapalat" w:hAnsi="GHEA Grapalat"/>
        </w:rPr>
        <w:t xml:space="preserve"> </w:t>
      </w:r>
      <w:r w:rsidRPr="00B40E38">
        <w:rPr>
          <w:rStyle w:val="ezkurwreuab5ozgtqnkl"/>
          <w:rFonts w:ascii="GHEA Grapalat" w:hAnsi="GHEA Grapalat"/>
        </w:rPr>
        <w:t xml:space="preserve">(далее-договор факторинга). </w:t>
      </w:r>
      <w:r>
        <w:rPr>
          <w:rStyle w:val="ezkurwreuab5ozgtqnkl"/>
          <w:rFonts w:ascii="GHEA Grapalat" w:hAnsi="GHEA Grapalat"/>
        </w:rPr>
        <w:t xml:space="preserve">В </w:t>
      </w:r>
      <w:r>
        <w:rPr>
          <w:rFonts w:ascii="GHEA Grapalat" w:hAnsi="GHEA Grapalat"/>
        </w:rPr>
        <w:t>д</w:t>
      </w:r>
      <w:r w:rsidRPr="009A510B">
        <w:rPr>
          <w:rFonts w:ascii="GHEA Grapalat" w:hAnsi="GHEA Grapalat"/>
        </w:rPr>
        <w:t>оговор</w:t>
      </w:r>
      <w:r>
        <w:rPr>
          <w:rFonts w:ascii="GHEA Grapalat" w:hAnsi="GHEA Grapalat"/>
        </w:rPr>
        <w:t>е</w:t>
      </w:r>
      <w:r w:rsidRPr="009A510B">
        <w:rPr>
          <w:rFonts w:ascii="GHEA Grapalat" w:hAnsi="GHEA Grapalat"/>
        </w:rPr>
        <w:t xml:space="preserve"> факторинга долж</w:t>
      </w:r>
      <w:r>
        <w:rPr>
          <w:rFonts w:ascii="GHEA Grapalat" w:hAnsi="GHEA Grapalat"/>
        </w:rPr>
        <w:t>но быть</w:t>
      </w:r>
      <w:r w:rsidRPr="009A510B">
        <w:rPr>
          <w:rFonts w:ascii="GHEA Grapalat" w:hAnsi="GHEA Grapalat"/>
        </w:rPr>
        <w:t xml:space="preserve"> предусм</w:t>
      </w:r>
      <w:r>
        <w:rPr>
          <w:rFonts w:ascii="GHEA Grapalat" w:hAnsi="GHEA Grapalat"/>
        </w:rPr>
        <w:t>о</w:t>
      </w:r>
      <w:r w:rsidRPr="009A510B">
        <w:rPr>
          <w:rFonts w:ascii="GHEA Grapalat" w:hAnsi="GHEA Grapalat"/>
        </w:rPr>
        <w:t>тр</w:t>
      </w:r>
      <w:r>
        <w:rPr>
          <w:rFonts w:ascii="GHEA Grapalat" w:hAnsi="GHEA Grapalat"/>
        </w:rPr>
        <w:t>ено</w:t>
      </w:r>
      <w:r w:rsidRPr="009A510B">
        <w:rPr>
          <w:rFonts w:ascii="GHEA Grapalat" w:hAnsi="GHEA Grapalat"/>
        </w:rPr>
        <w:t>, что</w:t>
      </w:r>
      <w:r>
        <w:rPr>
          <w:rFonts w:ascii="GHEA Grapalat" w:hAnsi="GHEA Grapalat"/>
        </w:rPr>
        <w:t>:</w:t>
      </w:r>
      <w:r w:rsidRPr="009A510B">
        <w:rPr>
          <w:rFonts w:ascii="GHEA Grapalat" w:hAnsi="GHEA Grapalat"/>
        </w:rPr>
        <w:t xml:space="preserve"> финансовый агент соглашается с тем, что при наличии оснований, предусмотренных договором,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при осуществлении платежей обеспечи</w:t>
      </w:r>
      <w:r>
        <w:rPr>
          <w:rStyle w:val="ezkurwreuab5ozgtqnkl"/>
          <w:rFonts w:ascii="GHEA Grapalat" w:hAnsi="GHEA Grapalat"/>
        </w:rPr>
        <w:t>вает</w:t>
      </w:r>
      <w:r w:rsidRPr="00B43171">
        <w:rPr>
          <w:rStyle w:val="ezkurwreuab5ozgtqnkl"/>
          <w:rFonts w:ascii="GHEA Grapalat" w:hAnsi="GHEA Grapalat"/>
        </w:rPr>
        <w:t xml:space="preserve"> расчет и зачет штрафов и пеней </w:t>
      </w:r>
      <w:r>
        <w:rPr>
          <w:rFonts w:ascii="GHEA Grapalat" w:hAnsi="GHEA Grapalat"/>
          <w:color w:val="000000" w:themeColor="text1"/>
        </w:rPr>
        <w:t>Исполнителю</w:t>
      </w:r>
      <w:r w:rsidRPr="00B43171">
        <w:rPr>
          <w:rFonts w:ascii="GHEA Grapalat" w:hAnsi="GHEA Grapalat"/>
        </w:rPr>
        <w:t xml:space="preserve"> </w:t>
      </w:r>
      <w:r w:rsidRPr="00B43171">
        <w:rPr>
          <w:rStyle w:val="ezkurwreuab5ozgtqnkl"/>
          <w:rFonts w:ascii="GHEA Grapalat" w:hAnsi="GHEA Grapalat"/>
        </w:rPr>
        <w:t>с суммами, подлежащими уплате, независимо от</w:t>
      </w:r>
      <w:r w:rsidRPr="00B43171">
        <w:rPr>
          <w:rFonts w:ascii="GHEA Grapalat" w:hAnsi="GHEA Grapalat"/>
        </w:rPr>
        <w:t xml:space="preserve"> </w:t>
      </w:r>
      <w:r w:rsidRPr="00B43171">
        <w:rPr>
          <w:rStyle w:val="ezkurwreuab5ozgtqnkl"/>
          <w:rFonts w:ascii="GHEA Grapalat" w:hAnsi="GHEA Grapalat"/>
        </w:rPr>
        <w:t>того,</w:t>
      </w:r>
      <w:r w:rsidRPr="00B43171">
        <w:rPr>
          <w:rFonts w:ascii="GHEA Grapalat" w:hAnsi="GHEA Grapalat"/>
        </w:rPr>
        <w:t xml:space="preserve"> </w:t>
      </w:r>
      <w:r w:rsidRPr="00B43171">
        <w:rPr>
          <w:rStyle w:val="ezkurwreuab5ozgtqnkl"/>
          <w:rFonts w:ascii="GHEA Grapalat" w:hAnsi="GHEA Grapalat"/>
        </w:rPr>
        <w:t>было ли</w:t>
      </w:r>
      <w:r w:rsidRPr="00B43171">
        <w:rPr>
          <w:rFonts w:ascii="GHEA Grapalat" w:hAnsi="GHEA Grapalat"/>
        </w:rPr>
        <w:t xml:space="preserve"> </w:t>
      </w:r>
      <w:r w:rsidRPr="00B43171">
        <w:rPr>
          <w:rStyle w:val="ezkurwreuab5ozgtqnkl"/>
          <w:rFonts w:ascii="GHEA Grapalat" w:hAnsi="GHEA Grapalat"/>
        </w:rPr>
        <w:t>уступлено требование</w:t>
      </w:r>
      <w:r w:rsidRPr="009A510B">
        <w:rPr>
          <w:rStyle w:val="ezkurwreuab5ozgtqnkl"/>
          <w:rFonts w:ascii="GHEA Grapalat" w:hAnsi="GHEA Grapalat"/>
          <w:lang w:val="hy-AM"/>
        </w:rPr>
        <w:t xml:space="preserve">. </w:t>
      </w:r>
      <w:r w:rsidRPr="009A510B">
        <w:rPr>
          <w:rStyle w:val="ezkurwreuab5ozgtqnkl"/>
          <w:rFonts w:ascii="GHEA Grapalat" w:hAnsi="GHEA Grapalat"/>
        </w:rPr>
        <w:t>П</w:t>
      </w:r>
      <w:r w:rsidRPr="00B43171">
        <w:rPr>
          <w:rStyle w:val="ezkurwreuab5ozgtqnkl"/>
          <w:rFonts w:ascii="GHEA Grapalat" w:hAnsi="GHEA Grapalat"/>
        </w:rPr>
        <w:t>ри</w:t>
      </w:r>
      <w:r w:rsidRPr="00B43171">
        <w:rPr>
          <w:rFonts w:ascii="GHEA Grapalat" w:hAnsi="GHEA Grapalat"/>
        </w:rPr>
        <w:t xml:space="preserve"> </w:t>
      </w:r>
      <w:r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Pr="009A510B">
        <w:rPr>
          <w:rStyle w:val="ezkurwreuab5ozgtqnkl"/>
          <w:rFonts w:ascii="GHEA Grapalat" w:hAnsi="GHEA Grapalat"/>
        </w:rPr>
        <w:t>N</w:t>
      </w:r>
      <w:r w:rsidRPr="00B43171">
        <w:rPr>
          <w:rStyle w:val="ezkurwreuab5ozgtqnkl"/>
          <w:rFonts w:ascii="GHEA Grapalat" w:hAnsi="GHEA Grapalat"/>
        </w:rPr>
        <w:t xml:space="preserve"> </w:t>
      </w:r>
      <w:r>
        <w:rPr>
          <w:rStyle w:val="ezkurwreuab5ozgtqnkl"/>
          <w:rFonts w:ascii="GHEA Grapalat" w:hAnsi="GHEA Grapalat"/>
        </w:rPr>
        <w:t>4</w:t>
      </w:r>
      <w:r w:rsidRPr="00B43171">
        <w:rPr>
          <w:rStyle w:val="ezkurwreuab5ozgtqnkl"/>
          <w:rFonts w:ascii="GHEA Grapalat" w:hAnsi="GHEA Grapalat"/>
        </w:rPr>
        <w:t xml:space="preserve">)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производит платеж, установленный договором, финансовому</w:t>
      </w:r>
      <w:r w:rsidRPr="00B43171">
        <w:rPr>
          <w:rFonts w:ascii="GHEA Grapalat" w:hAnsi="GHEA Grapalat"/>
        </w:rPr>
        <w:t xml:space="preserve"> </w:t>
      </w:r>
      <w:r w:rsidRPr="00B43171">
        <w:rPr>
          <w:rStyle w:val="ezkurwreuab5ozgtqnkl"/>
          <w:rFonts w:ascii="GHEA Grapalat" w:hAnsi="GHEA Grapalat"/>
        </w:rPr>
        <w:t>агенту, если</w:t>
      </w:r>
      <w:r w:rsidRPr="00B43171">
        <w:rPr>
          <w:rFonts w:ascii="GHEA Grapalat" w:hAnsi="GHEA Grapalat"/>
        </w:rPr>
        <w:t xml:space="preserve"> </w:t>
      </w:r>
      <w:r w:rsidRPr="00B43171">
        <w:rPr>
          <w:rStyle w:val="ezkurwreuab5ozgtqnkl"/>
          <w:rFonts w:ascii="GHEA Grapalat" w:hAnsi="GHEA Grapalat"/>
        </w:rPr>
        <w:t>уведомление</w:t>
      </w:r>
      <w:r w:rsidRPr="00B43171">
        <w:rPr>
          <w:rFonts w:ascii="GHEA Grapalat" w:hAnsi="GHEA Grapalat"/>
        </w:rPr>
        <w:t xml:space="preserve"> </w:t>
      </w:r>
      <w:r w:rsidRPr="00B43171">
        <w:rPr>
          <w:rStyle w:val="ezkurwreuab5ozgtqnkl"/>
          <w:rFonts w:ascii="GHEA Grapalat" w:hAnsi="GHEA Grapalat"/>
        </w:rPr>
        <w:t>было получено</w:t>
      </w:r>
      <w:r w:rsidRPr="00B43171">
        <w:rPr>
          <w:rFonts w:ascii="GHEA Grapalat" w:hAnsi="GHEA Grapalat"/>
        </w:rPr>
        <w:t xml:space="preserve"> </w:t>
      </w:r>
      <w:r w:rsidRPr="00B43171">
        <w:rPr>
          <w:rStyle w:val="ezkurwreuab5ozgtqnkl"/>
          <w:rFonts w:ascii="GHEA Grapalat" w:hAnsi="GHEA Grapalat"/>
        </w:rPr>
        <w:t xml:space="preserve">в день, предшествующий дню внесения </w:t>
      </w:r>
      <w:r>
        <w:rPr>
          <w:rStyle w:val="ezkurwreuab5ozgtqnkl"/>
          <w:rFonts w:ascii="GHEA Grapalat" w:hAnsi="GHEA Grapalat"/>
        </w:rPr>
        <w:t>Заказчиком</w:t>
      </w:r>
      <w:r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sidRPr="00857D09">
        <w:rPr>
          <w:rStyle w:val="ezkurwreuab5ozgtqnkl"/>
          <w:rFonts w:ascii="GHEA Grapalat" w:hAnsi="GHEA Grapalat"/>
        </w:rPr>
        <w:t xml:space="preserve">. </w:t>
      </w:r>
      <w:r w:rsidRPr="00857D09">
        <w:rPr>
          <w:rStyle w:val="ezkurwreuab5ozgtqnkl"/>
          <w:rFonts w:ascii="GHEA Grapalat" w:hAnsi="GHEA Grapalat"/>
          <w:vertAlign w:val="superscript"/>
        </w:rPr>
        <w:t>2</w:t>
      </w:r>
      <w:r w:rsidRPr="00804EE9">
        <w:rPr>
          <w:rStyle w:val="ezkurwreuab5ozgtqnkl"/>
          <w:rFonts w:ascii="GHEA Grapalat" w:hAnsi="GHEA Grapalat"/>
          <w:vertAlign w:val="superscript"/>
        </w:rPr>
        <w:t>4</w:t>
      </w:r>
    </w:p>
    <w:p w14:paraId="63DC8B57" w14:textId="77777777" w:rsidR="00BB28C8" w:rsidRPr="009F3DC7" w:rsidRDefault="00BB28C8" w:rsidP="001F7DFF">
      <w:pPr>
        <w:widowControl w:val="0"/>
        <w:tabs>
          <w:tab w:val="left" w:pos="1276"/>
        </w:tabs>
        <w:ind w:firstLine="567"/>
        <w:jc w:val="both"/>
        <w:rPr>
          <w:rFonts w:ascii="GHEA Grapalat" w:hAnsi="GHEA Grapalat"/>
        </w:rPr>
      </w:pPr>
      <w:r w:rsidRPr="009F3DC7">
        <w:rPr>
          <w:rFonts w:ascii="GHEA Grapalat" w:hAnsi="GHEA Grapalat"/>
        </w:rPr>
        <w:t>7.1</w:t>
      </w:r>
      <w:r w:rsidR="00857D09" w:rsidRPr="00857D09">
        <w:rPr>
          <w:rFonts w:ascii="GHEA Grapalat" w:hAnsi="GHEA Grapalat"/>
        </w:rPr>
        <w:t>3</w:t>
      </w:r>
      <w:r>
        <w:rPr>
          <w:rFonts w:ascii="GHEA Grapalat" w:hAnsi="GHEA Grapalat"/>
        </w:rPr>
        <w:t>.</w:t>
      </w:r>
      <w:r>
        <w:rPr>
          <w:rFonts w:ascii="GHEA Grapalat" w:hAnsi="GHEA Grapalat"/>
        </w:rPr>
        <w:tab/>
      </w:r>
      <w:r w:rsidRPr="009F3DC7">
        <w:rPr>
          <w:rFonts w:ascii="GHEA Grapalat" w:hAnsi="GHEA Grapalat"/>
        </w:rPr>
        <w:t>Споры, возникшие в связи с договором, разрешаются путем переговоров. В случае недостижения согласия споры разрешаются в судах Республики Армения.</w:t>
      </w:r>
    </w:p>
    <w:p w14:paraId="1EDA85F6" w14:textId="77777777" w:rsidR="00BB28C8" w:rsidRPr="009F3DC7" w:rsidRDefault="00BB28C8" w:rsidP="001F7DFF">
      <w:pPr>
        <w:widowControl w:val="0"/>
        <w:tabs>
          <w:tab w:val="left" w:pos="1276"/>
        </w:tabs>
        <w:ind w:firstLine="567"/>
        <w:jc w:val="both"/>
        <w:rPr>
          <w:rFonts w:ascii="GHEA Grapalat" w:hAnsi="GHEA Grapalat"/>
        </w:rPr>
      </w:pPr>
      <w:r w:rsidRPr="009F3DC7">
        <w:rPr>
          <w:rFonts w:ascii="GHEA Grapalat" w:hAnsi="GHEA Grapalat"/>
        </w:rPr>
        <w:t>7.1</w:t>
      </w:r>
      <w:r w:rsidR="00857D09" w:rsidRPr="00BB4D52">
        <w:rPr>
          <w:rFonts w:ascii="GHEA Grapalat" w:hAnsi="GHEA Grapalat"/>
        </w:rPr>
        <w:t>4</w:t>
      </w:r>
      <w:r>
        <w:rPr>
          <w:rFonts w:ascii="GHEA Grapalat" w:hAnsi="GHEA Grapalat"/>
        </w:rPr>
        <w:t>.</w:t>
      </w:r>
      <w:r>
        <w:rPr>
          <w:rFonts w:ascii="GHEA Grapalat" w:hAnsi="GHEA Grapalat"/>
        </w:rPr>
        <w:tab/>
      </w:r>
      <w:r w:rsidRPr="009F3DC7">
        <w:rPr>
          <w:rFonts w:ascii="GHEA Grapalat" w:hAnsi="GHEA Grapalat"/>
        </w:rPr>
        <w:t>Договор составлен на _____ страницах, заключается в двух экземплярах, имеющих равную юридическую силу. Приложения № 1, № 2, № 3</w:t>
      </w:r>
      <w:r w:rsidR="00464493">
        <w:rPr>
          <w:rFonts w:ascii="GHEA Grapalat" w:hAnsi="GHEA Grapalat"/>
          <w:lang w:val="hy-AM"/>
        </w:rPr>
        <w:t>,</w:t>
      </w:r>
      <w:r w:rsidRPr="009F3DC7">
        <w:rPr>
          <w:rFonts w:ascii="GHEA Grapalat" w:hAnsi="GHEA Grapalat"/>
        </w:rPr>
        <w:t xml:space="preserve"> № 3.1</w:t>
      </w:r>
      <w:r w:rsidR="00464493">
        <w:rPr>
          <w:rFonts w:ascii="GHEA Grapalat" w:hAnsi="GHEA Grapalat"/>
        </w:rPr>
        <w:t xml:space="preserve"> и</w:t>
      </w:r>
      <w:r w:rsidR="00464493">
        <w:rPr>
          <w:rFonts w:ascii="GHEA Grapalat" w:hAnsi="GHEA Grapalat"/>
          <w:lang w:val="hy-AM"/>
        </w:rPr>
        <w:t xml:space="preserve"> </w:t>
      </w:r>
      <w:r w:rsidR="00464493" w:rsidRPr="009F3DC7">
        <w:rPr>
          <w:rFonts w:ascii="GHEA Grapalat" w:hAnsi="GHEA Grapalat"/>
        </w:rPr>
        <w:t xml:space="preserve">№ </w:t>
      </w:r>
      <w:r w:rsidR="00464493">
        <w:rPr>
          <w:rFonts w:ascii="GHEA Grapalat" w:hAnsi="GHEA Grapalat"/>
          <w:lang w:val="hy-AM"/>
        </w:rPr>
        <w:t>4</w:t>
      </w:r>
      <w:r w:rsidR="00464493" w:rsidRPr="009F3DC7">
        <w:rPr>
          <w:rFonts w:ascii="GHEA Grapalat" w:hAnsi="GHEA Grapalat"/>
        </w:rPr>
        <w:t xml:space="preserve"> </w:t>
      </w:r>
      <w:r w:rsidRPr="009F3DC7">
        <w:rPr>
          <w:rFonts w:ascii="GHEA Grapalat" w:hAnsi="GHEA Grapalat"/>
        </w:rPr>
        <w:t xml:space="preserve"> к настоящему Договору считаются неотъемлемой частью договора, и каждой стороне предоставляется по одному экземпляру договора.</w:t>
      </w:r>
    </w:p>
    <w:p w14:paraId="405203C9" w14:textId="77777777" w:rsidR="00BB28C8" w:rsidRPr="009F3DC7" w:rsidRDefault="00BB28C8" w:rsidP="001F7DFF">
      <w:pPr>
        <w:widowControl w:val="0"/>
        <w:tabs>
          <w:tab w:val="left" w:pos="1276"/>
        </w:tabs>
        <w:ind w:firstLine="567"/>
        <w:jc w:val="both"/>
        <w:rPr>
          <w:rFonts w:ascii="GHEA Grapalat" w:hAnsi="GHEA Grapalat"/>
          <w:bCs/>
        </w:rPr>
      </w:pPr>
      <w:r w:rsidRPr="009F3DC7">
        <w:rPr>
          <w:rFonts w:ascii="GHEA Grapalat" w:hAnsi="GHEA Grapalat"/>
        </w:rPr>
        <w:t>7.1</w:t>
      </w:r>
      <w:r w:rsidR="00857D09" w:rsidRPr="00BB4D52">
        <w:rPr>
          <w:rFonts w:ascii="GHEA Grapalat" w:hAnsi="GHEA Grapalat"/>
        </w:rPr>
        <w:t>5</w:t>
      </w:r>
      <w:r>
        <w:rPr>
          <w:rFonts w:ascii="GHEA Grapalat" w:hAnsi="GHEA Grapalat"/>
        </w:rPr>
        <w:t>.</w:t>
      </w:r>
      <w:r>
        <w:rPr>
          <w:rFonts w:ascii="GHEA Grapalat" w:hAnsi="GHEA Grapalat"/>
        </w:rPr>
        <w:tab/>
      </w:r>
      <w:r w:rsidRPr="009F3DC7">
        <w:rPr>
          <w:rFonts w:ascii="GHEA Grapalat" w:hAnsi="GHEA Grapalat"/>
        </w:rPr>
        <w:t>В отношении настоящего Договора применяется право Республики Армения.</w:t>
      </w:r>
    </w:p>
    <w:p w14:paraId="355120B5" w14:textId="77777777" w:rsidR="001F7DFF" w:rsidRPr="00804EE9" w:rsidRDefault="001F7DFF" w:rsidP="001F7DFF">
      <w:pPr>
        <w:rPr>
          <w:rFonts w:ascii="GHEA Grapalat" w:hAnsi="GHEA Grapalat"/>
          <w:vertAlign w:val="superscript"/>
        </w:rPr>
      </w:pPr>
      <w:r w:rsidRPr="00804EE9">
        <w:rPr>
          <w:rFonts w:ascii="GHEA Grapalat" w:hAnsi="GHEA Grapalat"/>
          <w:vertAlign w:val="superscript"/>
          <w:lang w:val="hy-AM"/>
        </w:rPr>
        <w:t>24</w:t>
      </w:r>
      <w:r>
        <w:rPr>
          <w:rFonts w:ascii="GHEA Grapalat" w:hAnsi="GHEA Grapalat"/>
          <w:vertAlign w:val="superscript"/>
          <w:lang w:val="hy-AM"/>
        </w:rPr>
        <w:t xml:space="preserve"> </w:t>
      </w:r>
      <w:r w:rsidRPr="00EA50FE">
        <w:rPr>
          <w:rStyle w:val="ezkurwreuab5ozgtqnkl"/>
          <w:i/>
          <w:sz w:val="20"/>
          <w:szCs w:val="20"/>
        </w:rPr>
        <w:t>Если</w:t>
      </w:r>
      <w:r w:rsidRPr="00EA50FE">
        <w:rPr>
          <w:i/>
          <w:sz w:val="20"/>
          <w:szCs w:val="20"/>
        </w:rPr>
        <w:t xml:space="preserve"> </w:t>
      </w:r>
      <w:r>
        <w:rPr>
          <w:rStyle w:val="ezkurwreuab5ozgtqnkl"/>
          <w:rFonts w:ascii="Sylfaen" w:hAnsi="Sylfaen"/>
          <w:i/>
          <w:sz w:val="20"/>
          <w:szCs w:val="20"/>
        </w:rPr>
        <w:t>Исполни</w:t>
      </w:r>
      <w:r w:rsidRPr="00EA50FE">
        <w:rPr>
          <w:rStyle w:val="ezkurwreuab5ozgtqnkl"/>
          <w:i/>
          <w:sz w:val="20"/>
          <w:szCs w:val="20"/>
        </w:rPr>
        <w:t>тель</w:t>
      </w:r>
      <w:r w:rsidRPr="00EA50FE">
        <w:rPr>
          <w:i/>
          <w:sz w:val="20"/>
          <w:szCs w:val="20"/>
        </w:rPr>
        <w:t xml:space="preserve"> </w:t>
      </w:r>
      <w:r w:rsidRPr="00EA50FE">
        <w:rPr>
          <w:rStyle w:val="ezkurwreuab5ozgtqnkl"/>
          <w:i/>
          <w:sz w:val="20"/>
          <w:szCs w:val="20"/>
        </w:rPr>
        <w:t>является</w:t>
      </w:r>
      <w:r w:rsidRPr="00EA50FE">
        <w:rPr>
          <w:i/>
          <w:sz w:val="20"/>
          <w:szCs w:val="20"/>
        </w:rPr>
        <w:t xml:space="preserve"> </w:t>
      </w:r>
      <w:proofErr w:type="spellStart"/>
      <w:r>
        <w:rPr>
          <w:rStyle w:val="ezkurwreuab5ozgtqnkl"/>
          <w:i/>
          <w:sz w:val="20"/>
          <w:szCs w:val="20"/>
        </w:rPr>
        <w:t>заказчиком</w:t>
      </w:r>
      <w:r w:rsidRPr="00EA50FE">
        <w:rPr>
          <w:rStyle w:val="ezkurwreuab5ozgtqnkl"/>
          <w:i/>
          <w:sz w:val="20"/>
          <w:szCs w:val="20"/>
        </w:rPr>
        <w:t>ом</w:t>
      </w:r>
      <w:proofErr w:type="spellEnd"/>
      <w:r w:rsidRPr="00EA50FE">
        <w:rPr>
          <w:rStyle w:val="ezkurwreuab5ozgtqnkl"/>
          <w:i/>
          <w:sz w:val="20"/>
          <w:szCs w:val="20"/>
        </w:rPr>
        <w:t>, не имеющим счета в казначействе, настоящий</w:t>
      </w:r>
      <w:r w:rsidRPr="00EA50FE">
        <w:rPr>
          <w:i/>
          <w:sz w:val="20"/>
          <w:szCs w:val="20"/>
        </w:rPr>
        <w:t xml:space="preserve"> </w:t>
      </w:r>
      <w:r w:rsidRPr="00EA50FE">
        <w:rPr>
          <w:rStyle w:val="ezkurwreuab5ozgtqnkl"/>
          <w:i/>
          <w:sz w:val="20"/>
          <w:szCs w:val="20"/>
        </w:rPr>
        <w:t>пункт</w:t>
      </w:r>
      <w:r w:rsidRPr="00EA50FE">
        <w:rPr>
          <w:i/>
          <w:sz w:val="20"/>
          <w:szCs w:val="20"/>
        </w:rPr>
        <w:t xml:space="preserve"> </w:t>
      </w:r>
      <w:r w:rsidRPr="00EA50FE">
        <w:rPr>
          <w:rStyle w:val="ezkurwreuab5ozgtqnkl"/>
          <w:i/>
          <w:sz w:val="20"/>
          <w:szCs w:val="20"/>
        </w:rPr>
        <w:t>редактируется</w:t>
      </w:r>
      <w:r w:rsidRPr="00EA50FE">
        <w:rPr>
          <w:i/>
          <w:sz w:val="20"/>
          <w:szCs w:val="20"/>
        </w:rPr>
        <w:t xml:space="preserve"> </w:t>
      </w:r>
      <w:r w:rsidRPr="00EA50FE">
        <w:rPr>
          <w:rStyle w:val="ezkurwreuab5ozgtqnkl"/>
          <w:i/>
          <w:sz w:val="20"/>
          <w:szCs w:val="20"/>
        </w:rPr>
        <w:t>замен</w:t>
      </w:r>
      <w:r>
        <w:rPr>
          <w:rStyle w:val="ezkurwreuab5ozgtqnkl"/>
          <w:i/>
          <w:sz w:val="20"/>
          <w:szCs w:val="20"/>
        </w:rPr>
        <w:t>ив</w:t>
      </w:r>
      <w:r w:rsidRPr="00EA50FE">
        <w:rPr>
          <w:i/>
          <w:sz w:val="20"/>
          <w:szCs w:val="20"/>
        </w:rPr>
        <w:t xml:space="preserve"> </w:t>
      </w:r>
      <w:r w:rsidRPr="00EA50FE">
        <w:rPr>
          <w:rStyle w:val="ezkurwreuab5ozgtqnkl"/>
          <w:i/>
          <w:sz w:val="20"/>
          <w:szCs w:val="20"/>
        </w:rPr>
        <w:t>слов</w:t>
      </w:r>
      <w:r>
        <w:rPr>
          <w:rStyle w:val="ezkurwreuab5ozgtqnkl"/>
          <w:i/>
          <w:sz w:val="20"/>
          <w:szCs w:val="20"/>
        </w:rPr>
        <w:t>а</w:t>
      </w:r>
      <w:r w:rsidRPr="00EA50FE">
        <w:rPr>
          <w:i/>
          <w:sz w:val="20"/>
          <w:szCs w:val="20"/>
        </w:rPr>
        <w:t xml:space="preserve"> </w:t>
      </w:r>
      <w:r w:rsidRPr="00EA50FE">
        <w:rPr>
          <w:rStyle w:val="ezkurwreuab5ozgtqnkl"/>
          <w:i/>
          <w:sz w:val="20"/>
          <w:szCs w:val="20"/>
        </w:rPr>
        <w:t>"внесения платежного</w:t>
      </w:r>
      <w:r w:rsidRPr="00EA50FE">
        <w:rPr>
          <w:i/>
          <w:sz w:val="20"/>
          <w:szCs w:val="20"/>
        </w:rPr>
        <w:t xml:space="preserve"> </w:t>
      </w:r>
      <w:r w:rsidRPr="00EA50FE">
        <w:rPr>
          <w:rStyle w:val="ezkurwreuab5ozgtqnkl"/>
          <w:i/>
          <w:sz w:val="20"/>
          <w:szCs w:val="20"/>
        </w:rPr>
        <w:t>поручения</w:t>
      </w:r>
      <w:r w:rsidRPr="00EA50FE">
        <w:rPr>
          <w:i/>
          <w:sz w:val="20"/>
          <w:szCs w:val="20"/>
        </w:rPr>
        <w:t xml:space="preserve"> </w:t>
      </w:r>
      <w:r w:rsidRPr="00EA50FE">
        <w:rPr>
          <w:rStyle w:val="ezkurwreuab5ozgtqnkl"/>
          <w:i/>
          <w:sz w:val="20"/>
          <w:szCs w:val="20"/>
        </w:rPr>
        <w:t>и</w:t>
      </w:r>
      <w:r w:rsidRPr="00EA50FE">
        <w:rPr>
          <w:i/>
          <w:sz w:val="20"/>
          <w:szCs w:val="20"/>
        </w:rPr>
        <w:t xml:space="preserve"> </w:t>
      </w:r>
      <w:r w:rsidRPr="00EA50FE">
        <w:rPr>
          <w:rStyle w:val="ezkurwreuab5ozgtqnkl"/>
          <w:i/>
          <w:sz w:val="20"/>
          <w:szCs w:val="20"/>
        </w:rPr>
        <w:t>копии</w:t>
      </w:r>
      <w:r w:rsidRPr="00EA50FE">
        <w:rPr>
          <w:i/>
          <w:sz w:val="20"/>
          <w:szCs w:val="20"/>
        </w:rPr>
        <w:t xml:space="preserve"> </w:t>
      </w:r>
      <w:r w:rsidRPr="00EA50FE">
        <w:rPr>
          <w:rStyle w:val="ezkurwreuab5ozgtqnkl"/>
          <w:i/>
          <w:sz w:val="20"/>
          <w:szCs w:val="20"/>
        </w:rPr>
        <w:t>протокола</w:t>
      </w:r>
      <w:r w:rsidRPr="00EA50FE">
        <w:rPr>
          <w:i/>
          <w:sz w:val="20"/>
          <w:szCs w:val="20"/>
        </w:rPr>
        <w:t xml:space="preserve"> </w:t>
      </w:r>
      <w:r w:rsidRPr="00EA50FE">
        <w:rPr>
          <w:rStyle w:val="ezkurwreuab5ozgtqnkl"/>
          <w:i/>
          <w:sz w:val="20"/>
          <w:szCs w:val="20"/>
        </w:rPr>
        <w:t>в</w:t>
      </w:r>
      <w:r w:rsidRPr="00EA50FE">
        <w:rPr>
          <w:i/>
          <w:sz w:val="20"/>
          <w:szCs w:val="20"/>
        </w:rPr>
        <w:t xml:space="preserve"> </w:t>
      </w:r>
      <w:r w:rsidRPr="00EA50FE">
        <w:rPr>
          <w:rStyle w:val="ezkurwreuab5ozgtqnkl"/>
          <w:i/>
          <w:sz w:val="20"/>
          <w:szCs w:val="20"/>
        </w:rPr>
        <w:t>казначейскую</w:t>
      </w:r>
      <w:r w:rsidRPr="00EA50FE">
        <w:rPr>
          <w:i/>
          <w:sz w:val="20"/>
          <w:szCs w:val="20"/>
        </w:rPr>
        <w:t xml:space="preserve"> </w:t>
      </w:r>
      <w:r w:rsidRPr="00EA50FE">
        <w:rPr>
          <w:rStyle w:val="ezkurwreuab5ozgtqnkl"/>
          <w:i/>
          <w:sz w:val="20"/>
          <w:szCs w:val="20"/>
        </w:rPr>
        <w:t>систему</w:t>
      </w:r>
      <w:r w:rsidRPr="00EA50FE">
        <w:rPr>
          <w:i/>
          <w:sz w:val="20"/>
          <w:szCs w:val="20"/>
        </w:rPr>
        <w:t xml:space="preserve"> </w:t>
      </w:r>
      <w:r w:rsidRPr="00EA50FE">
        <w:rPr>
          <w:rStyle w:val="ezkurwreuab5ozgtqnkl"/>
          <w:i/>
          <w:sz w:val="20"/>
          <w:szCs w:val="20"/>
        </w:rPr>
        <w:t>уполномоченного органа"</w:t>
      </w:r>
      <w:r w:rsidRPr="00EA50FE">
        <w:rPr>
          <w:i/>
          <w:sz w:val="20"/>
          <w:szCs w:val="20"/>
        </w:rPr>
        <w:t xml:space="preserve"> </w:t>
      </w:r>
      <w:r w:rsidRPr="00EA50FE">
        <w:rPr>
          <w:rStyle w:val="ezkurwreuab5ozgtqnkl"/>
          <w:i/>
          <w:sz w:val="20"/>
          <w:szCs w:val="20"/>
        </w:rPr>
        <w:t>словами "выдачи платежного</w:t>
      </w:r>
      <w:r w:rsidRPr="00EA50FE">
        <w:rPr>
          <w:i/>
          <w:sz w:val="20"/>
          <w:szCs w:val="20"/>
        </w:rPr>
        <w:t xml:space="preserve"> </w:t>
      </w:r>
      <w:r w:rsidRPr="00EA50FE">
        <w:rPr>
          <w:rStyle w:val="ezkurwreuab5ozgtqnkl"/>
          <w:i/>
          <w:sz w:val="20"/>
          <w:szCs w:val="20"/>
        </w:rPr>
        <w:t>поручения</w:t>
      </w:r>
      <w:r w:rsidRPr="00EA50FE">
        <w:rPr>
          <w:i/>
          <w:sz w:val="20"/>
          <w:szCs w:val="20"/>
        </w:rPr>
        <w:t xml:space="preserve"> </w:t>
      </w:r>
      <w:r w:rsidRPr="00EA50FE">
        <w:rPr>
          <w:rStyle w:val="ezkurwreuab5ozgtqnkl"/>
          <w:i/>
          <w:sz w:val="20"/>
          <w:szCs w:val="20"/>
        </w:rPr>
        <w:t>банку".</w:t>
      </w:r>
    </w:p>
    <w:p w14:paraId="249CB7F1" w14:textId="77777777" w:rsidR="00BB28C8" w:rsidRPr="009F3DC7" w:rsidRDefault="00BB28C8" w:rsidP="001F7DFF">
      <w:pPr>
        <w:widowControl w:val="0"/>
        <w:ind w:firstLine="567"/>
        <w:jc w:val="both"/>
        <w:rPr>
          <w:rFonts w:ascii="GHEA Grapalat" w:hAnsi="GHEA Grapalat" w:cs="Sylfaen"/>
        </w:rPr>
      </w:pPr>
    </w:p>
    <w:p w14:paraId="2B4950AC" w14:textId="77777777" w:rsidR="00BB28C8" w:rsidRPr="002B65CF" w:rsidRDefault="00BB28C8" w:rsidP="001F7DFF">
      <w:pPr>
        <w:widowControl w:val="0"/>
        <w:jc w:val="center"/>
        <w:rPr>
          <w:rFonts w:ascii="GHEA Grapalat" w:hAnsi="GHEA Grapalat"/>
          <w:b/>
        </w:rPr>
      </w:pPr>
    </w:p>
    <w:p w14:paraId="36A8B233" w14:textId="77777777" w:rsidR="00BB28C8" w:rsidRPr="009F3DC7" w:rsidRDefault="00BB28C8" w:rsidP="001F7DFF">
      <w:pPr>
        <w:widowControl w:val="0"/>
        <w:jc w:val="center"/>
        <w:rPr>
          <w:rFonts w:ascii="GHEA Grapalat" w:hAnsi="GHEA Grapalat" w:cs="Sylfaen"/>
        </w:rPr>
      </w:pPr>
      <w:r>
        <w:rPr>
          <w:rFonts w:ascii="GHEA Grapalat" w:hAnsi="GHEA Grapalat"/>
          <w:b/>
        </w:rPr>
        <w:t>8.</w:t>
      </w:r>
      <w:r w:rsidRPr="003C5723">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8647" w:type="dxa"/>
        <w:jc w:val="center"/>
        <w:tblLayout w:type="fixed"/>
        <w:tblLook w:val="0000" w:firstRow="0" w:lastRow="0" w:firstColumn="0" w:lastColumn="0" w:noHBand="0" w:noVBand="0"/>
      </w:tblPr>
      <w:tblGrid>
        <w:gridCol w:w="4536"/>
        <w:gridCol w:w="4111"/>
      </w:tblGrid>
      <w:tr w:rsidR="00BB28C8" w:rsidRPr="009F3DC7" w14:paraId="79A4D283" w14:textId="77777777" w:rsidTr="003D2146">
        <w:trPr>
          <w:jc w:val="center"/>
        </w:trPr>
        <w:tc>
          <w:tcPr>
            <w:tcW w:w="4536" w:type="dxa"/>
          </w:tcPr>
          <w:p w14:paraId="00C90E98" w14:textId="77777777" w:rsidR="00BB28C8" w:rsidRPr="009F3DC7" w:rsidRDefault="00BB28C8" w:rsidP="001F7DFF">
            <w:pPr>
              <w:widowControl w:val="0"/>
              <w:jc w:val="center"/>
              <w:rPr>
                <w:rFonts w:ascii="GHEA Grapalat" w:hAnsi="GHEA Grapalat"/>
                <w:b/>
              </w:rPr>
            </w:pPr>
            <w:r>
              <w:rPr>
                <w:rFonts w:ascii="GHEA Grapalat" w:hAnsi="GHEA Grapalat"/>
                <w:b/>
              </w:rPr>
              <w:t>ЗАКАЗЧИ</w:t>
            </w:r>
            <w:r w:rsidRPr="009F3DC7">
              <w:rPr>
                <w:rFonts w:ascii="GHEA Grapalat" w:hAnsi="GHEA Grapalat"/>
                <w:b/>
              </w:rPr>
              <w:t>К</w:t>
            </w:r>
          </w:p>
          <w:p w14:paraId="3C419C4F" w14:textId="77777777" w:rsidR="00BB28C8" w:rsidRPr="003C5723" w:rsidRDefault="00BB28C8" w:rsidP="001F7DFF">
            <w:pPr>
              <w:widowControl w:val="0"/>
              <w:jc w:val="center"/>
              <w:rPr>
                <w:rFonts w:ascii="GHEA Grapalat" w:hAnsi="GHEA Grapalat"/>
                <w:lang w:val="en-US"/>
              </w:rPr>
            </w:pPr>
            <w:r>
              <w:rPr>
                <w:rFonts w:ascii="GHEA Grapalat" w:hAnsi="GHEA Grapalat"/>
                <w:lang w:val="en-US"/>
              </w:rPr>
              <w:t>_____________________</w:t>
            </w:r>
          </w:p>
          <w:p w14:paraId="3C165A4B" w14:textId="77777777" w:rsidR="00BB28C8" w:rsidRPr="003C5723" w:rsidRDefault="00BB28C8" w:rsidP="001F7DFF">
            <w:pPr>
              <w:widowControl w:val="0"/>
              <w:jc w:val="center"/>
              <w:rPr>
                <w:rFonts w:ascii="GHEA Grapalat" w:hAnsi="GHEA Grapalat"/>
                <w:vertAlign w:val="superscript"/>
              </w:rPr>
            </w:pPr>
            <w:r w:rsidRPr="003C5723">
              <w:rPr>
                <w:rFonts w:ascii="GHEA Grapalat" w:hAnsi="GHEA Grapalat"/>
                <w:vertAlign w:val="superscript"/>
              </w:rPr>
              <w:t>/подпись/</w:t>
            </w:r>
          </w:p>
          <w:p w14:paraId="4092BB26" w14:textId="77777777" w:rsidR="00BB28C8" w:rsidRDefault="00BB28C8" w:rsidP="001F7DFF">
            <w:pPr>
              <w:widowControl w:val="0"/>
              <w:rPr>
                <w:rFonts w:ascii="GHEA Grapalat" w:hAnsi="GHEA Grapalat"/>
                <w:lang w:val="en-US"/>
              </w:rPr>
            </w:pPr>
          </w:p>
          <w:p w14:paraId="58227AB8" w14:textId="77777777" w:rsidR="00BB28C8" w:rsidRPr="003C5723" w:rsidRDefault="00BB28C8" w:rsidP="001F7DFF">
            <w:pPr>
              <w:widowControl w:val="0"/>
              <w:jc w:val="center"/>
              <w:rPr>
                <w:rFonts w:ascii="GHEA Grapalat" w:hAnsi="GHEA Grapalat"/>
                <w:lang w:val="en-US"/>
              </w:rPr>
            </w:pPr>
            <w:r w:rsidRPr="009F3DC7">
              <w:rPr>
                <w:rFonts w:ascii="GHEA Grapalat" w:hAnsi="GHEA Grapalat"/>
              </w:rPr>
              <w:t>М. П.</w:t>
            </w:r>
          </w:p>
        </w:tc>
        <w:tc>
          <w:tcPr>
            <w:tcW w:w="4111" w:type="dxa"/>
          </w:tcPr>
          <w:p w14:paraId="3DCABD7C" w14:textId="77777777" w:rsidR="00BB28C8" w:rsidRPr="009F3DC7" w:rsidRDefault="00BB28C8" w:rsidP="001F7DFF">
            <w:pPr>
              <w:widowControl w:val="0"/>
              <w:jc w:val="center"/>
              <w:rPr>
                <w:rFonts w:ascii="GHEA Grapalat" w:hAnsi="GHEA Grapalat"/>
                <w:b/>
              </w:rPr>
            </w:pPr>
            <w:r>
              <w:rPr>
                <w:rFonts w:ascii="GHEA Grapalat" w:hAnsi="GHEA Grapalat"/>
                <w:b/>
              </w:rPr>
              <w:t>ИСПОЛНИТЕЛ</w:t>
            </w:r>
            <w:r w:rsidRPr="009F3DC7">
              <w:rPr>
                <w:rFonts w:ascii="GHEA Grapalat" w:hAnsi="GHEA Grapalat"/>
                <w:b/>
              </w:rPr>
              <w:t>Ь</w:t>
            </w:r>
          </w:p>
          <w:p w14:paraId="25D41351" w14:textId="77777777" w:rsidR="00BB28C8" w:rsidRPr="003C5723" w:rsidRDefault="00BB28C8" w:rsidP="001F7DFF">
            <w:pPr>
              <w:widowControl w:val="0"/>
              <w:jc w:val="center"/>
              <w:rPr>
                <w:rFonts w:ascii="GHEA Grapalat" w:hAnsi="GHEA Grapalat"/>
                <w:lang w:val="en-US"/>
              </w:rPr>
            </w:pPr>
            <w:r>
              <w:rPr>
                <w:rFonts w:ascii="GHEA Grapalat" w:hAnsi="GHEA Grapalat"/>
                <w:lang w:val="en-US"/>
              </w:rPr>
              <w:t>____________________</w:t>
            </w:r>
          </w:p>
          <w:p w14:paraId="53F5D906" w14:textId="77777777" w:rsidR="00BB28C8" w:rsidRPr="003C5723" w:rsidRDefault="00BB28C8" w:rsidP="001F7DFF">
            <w:pPr>
              <w:widowControl w:val="0"/>
              <w:jc w:val="center"/>
              <w:rPr>
                <w:rFonts w:ascii="GHEA Grapalat" w:hAnsi="GHEA Grapalat"/>
                <w:vertAlign w:val="superscript"/>
              </w:rPr>
            </w:pPr>
            <w:r w:rsidRPr="003C5723">
              <w:rPr>
                <w:rFonts w:ascii="GHEA Grapalat" w:hAnsi="GHEA Grapalat"/>
                <w:vertAlign w:val="superscript"/>
              </w:rPr>
              <w:t>/подпись/</w:t>
            </w:r>
          </w:p>
          <w:p w14:paraId="1993A9C7" w14:textId="77777777" w:rsidR="00BB28C8" w:rsidRDefault="00BB28C8" w:rsidP="001F7DFF">
            <w:pPr>
              <w:widowControl w:val="0"/>
              <w:rPr>
                <w:rFonts w:ascii="GHEA Grapalat" w:hAnsi="GHEA Grapalat"/>
                <w:lang w:val="en-US"/>
              </w:rPr>
            </w:pPr>
          </w:p>
          <w:p w14:paraId="50E4EEAA" w14:textId="77777777" w:rsidR="00BB28C8" w:rsidRPr="003C5723" w:rsidRDefault="00BB28C8" w:rsidP="001F7DFF">
            <w:pPr>
              <w:widowControl w:val="0"/>
              <w:jc w:val="center"/>
              <w:rPr>
                <w:rFonts w:ascii="GHEA Grapalat" w:hAnsi="GHEA Grapalat"/>
                <w:lang w:val="en-US"/>
              </w:rPr>
            </w:pPr>
            <w:r w:rsidRPr="009F3DC7">
              <w:rPr>
                <w:rFonts w:ascii="GHEA Grapalat" w:hAnsi="GHEA Grapalat"/>
              </w:rPr>
              <w:t>М. П.</w:t>
            </w:r>
          </w:p>
        </w:tc>
      </w:tr>
    </w:tbl>
    <w:p w14:paraId="432CD4DD" w14:textId="77777777" w:rsidR="00BB28C8" w:rsidRPr="009F3DC7" w:rsidRDefault="00BB28C8" w:rsidP="001F7DFF">
      <w:pPr>
        <w:widowControl w:val="0"/>
        <w:ind w:firstLine="567"/>
        <w:jc w:val="center"/>
        <w:rPr>
          <w:rFonts w:ascii="GHEA Grapalat" w:hAnsi="GHEA Grapalat"/>
          <w:b/>
        </w:rPr>
      </w:pPr>
    </w:p>
    <w:p w14:paraId="15A236B7" w14:textId="7D23E8F9" w:rsidR="001F7DFF" w:rsidRDefault="001F7DFF" w:rsidP="00BB28C8">
      <w:pPr>
        <w:widowControl w:val="0"/>
        <w:spacing w:after="160" w:line="360" w:lineRule="auto"/>
        <w:ind w:firstLine="567"/>
        <w:jc w:val="right"/>
        <w:rPr>
          <w:rFonts w:ascii="GHEA Grapalat" w:hAnsi="GHEA Grapalat"/>
          <w:i/>
        </w:rPr>
      </w:pPr>
    </w:p>
    <w:p w14:paraId="65AD8986" w14:textId="77777777" w:rsidR="00C628A8" w:rsidRDefault="00C628A8" w:rsidP="00BB28C8">
      <w:pPr>
        <w:widowControl w:val="0"/>
        <w:spacing w:after="160" w:line="360" w:lineRule="auto"/>
        <w:ind w:firstLine="567"/>
        <w:jc w:val="right"/>
        <w:rPr>
          <w:rFonts w:ascii="GHEA Grapalat" w:hAnsi="GHEA Grapalat"/>
          <w:i/>
        </w:rPr>
      </w:pPr>
    </w:p>
    <w:p w14:paraId="7711C0BB" w14:textId="77777777" w:rsidR="001F7DFF" w:rsidRDefault="001F7DFF" w:rsidP="00BB28C8">
      <w:pPr>
        <w:widowControl w:val="0"/>
        <w:spacing w:after="160" w:line="360" w:lineRule="auto"/>
        <w:ind w:firstLine="567"/>
        <w:jc w:val="right"/>
        <w:rPr>
          <w:rFonts w:ascii="GHEA Grapalat" w:hAnsi="GHEA Grapalat"/>
          <w:i/>
        </w:rPr>
      </w:pPr>
    </w:p>
    <w:p w14:paraId="671163F2" w14:textId="77777777" w:rsidR="001F7DFF" w:rsidRDefault="001F7DFF" w:rsidP="00BB28C8">
      <w:pPr>
        <w:widowControl w:val="0"/>
        <w:spacing w:after="160" w:line="360" w:lineRule="auto"/>
        <w:ind w:firstLine="567"/>
        <w:jc w:val="right"/>
        <w:rPr>
          <w:rFonts w:ascii="GHEA Grapalat" w:hAnsi="GHEA Grapalat"/>
          <w:i/>
        </w:rPr>
      </w:pPr>
    </w:p>
    <w:p w14:paraId="698DD96F" w14:textId="77777777" w:rsidR="001F7DFF" w:rsidRDefault="001F7DFF" w:rsidP="00BB28C8">
      <w:pPr>
        <w:widowControl w:val="0"/>
        <w:spacing w:after="160" w:line="360" w:lineRule="auto"/>
        <w:ind w:firstLine="567"/>
        <w:jc w:val="right"/>
        <w:rPr>
          <w:rFonts w:ascii="GHEA Grapalat" w:hAnsi="GHEA Grapalat"/>
          <w:i/>
        </w:rPr>
      </w:pPr>
    </w:p>
    <w:p w14:paraId="587D2AA2" w14:textId="77777777" w:rsidR="001F7DFF" w:rsidRDefault="001F7DFF" w:rsidP="00BB28C8">
      <w:pPr>
        <w:widowControl w:val="0"/>
        <w:spacing w:after="160" w:line="360" w:lineRule="auto"/>
        <w:ind w:firstLine="567"/>
        <w:jc w:val="right"/>
        <w:rPr>
          <w:rFonts w:ascii="GHEA Grapalat" w:hAnsi="GHEA Grapalat"/>
          <w:i/>
        </w:rPr>
      </w:pPr>
    </w:p>
    <w:p w14:paraId="5DD35852" w14:textId="77777777" w:rsidR="00C628A8" w:rsidRDefault="00C628A8" w:rsidP="00C628A8">
      <w:pPr>
        <w:widowControl w:val="0"/>
        <w:ind w:firstLine="562"/>
        <w:jc w:val="right"/>
        <w:rPr>
          <w:rFonts w:ascii="GHEA Grapalat" w:hAnsi="GHEA Grapalat"/>
          <w:i/>
        </w:rPr>
        <w:sectPr w:rsidR="00C628A8" w:rsidSect="005F0622">
          <w:footerReference w:type="default" r:id="rId9"/>
          <w:footnotePr>
            <w:pos w:val="beneathText"/>
          </w:footnotePr>
          <w:pgSz w:w="11907" w:h="16840" w:code="9"/>
          <w:pgMar w:top="450" w:right="747" w:bottom="990" w:left="1170" w:header="561" w:footer="561" w:gutter="0"/>
          <w:cols w:space="720"/>
          <w:titlePg/>
          <w:docGrid w:linePitch="326"/>
        </w:sectPr>
      </w:pPr>
    </w:p>
    <w:p w14:paraId="4ED655E1" w14:textId="01C78203" w:rsidR="00BB28C8" w:rsidRPr="009F3DC7" w:rsidRDefault="00BB28C8" w:rsidP="00C628A8">
      <w:pPr>
        <w:widowControl w:val="0"/>
        <w:ind w:firstLine="562"/>
        <w:jc w:val="right"/>
        <w:rPr>
          <w:rFonts w:ascii="GHEA Grapalat" w:hAnsi="GHEA Grapalat"/>
          <w:i/>
        </w:rPr>
      </w:pPr>
      <w:r w:rsidRPr="009F3DC7">
        <w:rPr>
          <w:rFonts w:ascii="GHEA Grapalat" w:hAnsi="GHEA Grapalat"/>
          <w:i/>
        </w:rPr>
        <w:lastRenderedPageBreak/>
        <w:t>Приложение № 1</w:t>
      </w:r>
    </w:p>
    <w:p w14:paraId="0FA97B1F" w14:textId="77777777" w:rsidR="00BB28C8" w:rsidRPr="009F3DC7" w:rsidRDefault="00BB28C8" w:rsidP="00C628A8">
      <w:pPr>
        <w:widowControl w:val="0"/>
        <w:ind w:firstLine="562"/>
        <w:jc w:val="right"/>
        <w:rPr>
          <w:rFonts w:ascii="GHEA Grapalat" w:hAnsi="GHEA Grapalat"/>
          <w:i/>
        </w:rPr>
      </w:pPr>
      <w:r w:rsidRPr="009F3DC7">
        <w:rPr>
          <w:rFonts w:ascii="GHEA Grapalat" w:hAnsi="GHEA Grapalat"/>
          <w:i/>
        </w:rPr>
        <w:t xml:space="preserve">к Договору под кодом </w:t>
      </w:r>
      <w:r w:rsidRPr="003C5723">
        <w:rPr>
          <w:rFonts w:ascii="GHEA Grapalat" w:hAnsi="GHEA Grapala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14:paraId="73E51AB1" w14:textId="77777777" w:rsidR="00BB28C8" w:rsidRPr="009F3DC7" w:rsidRDefault="00BB28C8" w:rsidP="00BB28C8">
      <w:pPr>
        <w:widowControl w:val="0"/>
        <w:spacing w:after="160" w:line="360" w:lineRule="auto"/>
        <w:ind w:firstLine="567"/>
        <w:jc w:val="center"/>
        <w:rPr>
          <w:rFonts w:ascii="GHEA Grapalat" w:hAnsi="GHEA Grapalat"/>
        </w:rPr>
      </w:pPr>
    </w:p>
    <w:p w14:paraId="373DEE9D" w14:textId="77777777" w:rsidR="00BB28C8" w:rsidRPr="00EF1C40" w:rsidRDefault="00BB28C8" w:rsidP="00BB28C8">
      <w:pPr>
        <w:widowControl w:val="0"/>
        <w:spacing w:after="160" w:line="360" w:lineRule="auto"/>
        <w:jc w:val="center"/>
        <w:rPr>
          <w:rFonts w:ascii="GHEA Grapalat" w:hAnsi="GHEA Grapalat"/>
        </w:rPr>
      </w:pPr>
      <w:r w:rsidRPr="009F3DC7">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14"/>
        <w:t>*</w:t>
      </w:r>
    </w:p>
    <w:p w14:paraId="5DF7CFAE" w14:textId="77777777"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5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65"/>
        <w:gridCol w:w="1560"/>
        <w:gridCol w:w="5036"/>
        <w:gridCol w:w="842"/>
        <w:gridCol w:w="992"/>
        <w:gridCol w:w="1288"/>
        <w:gridCol w:w="860"/>
        <w:gridCol w:w="1651"/>
        <w:gridCol w:w="1481"/>
      </w:tblGrid>
      <w:tr w:rsidR="00BB28C8" w:rsidRPr="00F8360E" w14:paraId="6DC7ED3E" w14:textId="77777777" w:rsidTr="00C628A8">
        <w:trPr>
          <w:jc w:val="center"/>
        </w:trPr>
        <w:tc>
          <w:tcPr>
            <w:tcW w:w="15475" w:type="dxa"/>
            <w:gridSpan w:val="9"/>
          </w:tcPr>
          <w:p w14:paraId="06E72D77" w14:textId="77777777" w:rsidR="00BB28C8" w:rsidRPr="00F8360E" w:rsidRDefault="00BB28C8" w:rsidP="003D2146">
            <w:pPr>
              <w:widowControl w:val="0"/>
              <w:spacing w:after="120"/>
              <w:ind w:firstLine="567"/>
              <w:jc w:val="center"/>
              <w:rPr>
                <w:rFonts w:ascii="GHEA Grapalat" w:hAnsi="GHEA Grapalat"/>
                <w:sz w:val="16"/>
                <w:szCs w:val="16"/>
              </w:rPr>
            </w:pPr>
            <w:r w:rsidRPr="00F8360E">
              <w:rPr>
                <w:rFonts w:ascii="GHEA Grapalat" w:hAnsi="GHEA Grapalat"/>
                <w:sz w:val="16"/>
                <w:szCs w:val="16"/>
              </w:rPr>
              <w:t>Работа</w:t>
            </w:r>
          </w:p>
        </w:tc>
      </w:tr>
      <w:tr w:rsidR="00BB28C8" w:rsidRPr="00F8360E" w14:paraId="507B0344" w14:textId="77777777" w:rsidTr="00C628A8">
        <w:trPr>
          <w:jc w:val="center"/>
        </w:trPr>
        <w:tc>
          <w:tcPr>
            <w:tcW w:w="1765" w:type="dxa"/>
            <w:vMerge w:val="restart"/>
            <w:vAlign w:val="center"/>
          </w:tcPr>
          <w:p w14:paraId="29E55A83" w14:textId="77777777"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номер предусмотренного приглашением лота</w:t>
            </w:r>
          </w:p>
        </w:tc>
        <w:tc>
          <w:tcPr>
            <w:tcW w:w="1560" w:type="dxa"/>
            <w:vMerge w:val="restart"/>
            <w:vAlign w:val="center"/>
          </w:tcPr>
          <w:p w14:paraId="5ECE1826" w14:textId="77777777"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промежуточный код, предусмотренный планом закупок по классификации ЕЗК (CPV)</w:t>
            </w:r>
          </w:p>
        </w:tc>
        <w:tc>
          <w:tcPr>
            <w:tcW w:w="5036" w:type="dxa"/>
            <w:vMerge w:val="restart"/>
            <w:vAlign w:val="center"/>
          </w:tcPr>
          <w:p w14:paraId="23814B5D" w14:textId="77777777"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техническая характеристика</w:t>
            </w:r>
          </w:p>
        </w:tc>
        <w:tc>
          <w:tcPr>
            <w:tcW w:w="842" w:type="dxa"/>
            <w:vMerge w:val="restart"/>
            <w:vAlign w:val="center"/>
          </w:tcPr>
          <w:p w14:paraId="3234F54B" w14:textId="77777777"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единица измерения</w:t>
            </w:r>
          </w:p>
        </w:tc>
        <w:tc>
          <w:tcPr>
            <w:tcW w:w="992" w:type="dxa"/>
            <w:vMerge w:val="restart"/>
            <w:vAlign w:val="center"/>
          </w:tcPr>
          <w:p w14:paraId="34B3152A" w14:textId="77777777"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цена единицы/драмов РА</w:t>
            </w:r>
          </w:p>
        </w:tc>
        <w:tc>
          <w:tcPr>
            <w:tcW w:w="1288" w:type="dxa"/>
            <w:vMerge w:val="restart"/>
            <w:vAlign w:val="center"/>
          </w:tcPr>
          <w:p w14:paraId="553FBAB5" w14:textId="77777777"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общая цена/драмов РА</w:t>
            </w:r>
          </w:p>
        </w:tc>
        <w:tc>
          <w:tcPr>
            <w:tcW w:w="860" w:type="dxa"/>
            <w:vMerge w:val="restart"/>
            <w:vAlign w:val="center"/>
          </w:tcPr>
          <w:p w14:paraId="08EA926A" w14:textId="77777777"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общий объем</w:t>
            </w:r>
          </w:p>
        </w:tc>
        <w:tc>
          <w:tcPr>
            <w:tcW w:w="3132" w:type="dxa"/>
            <w:gridSpan w:val="2"/>
            <w:vAlign w:val="center"/>
          </w:tcPr>
          <w:p w14:paraId="29FFAC20" w14:textId="77777777"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Выполнение работы</w:t>
            </w:r>
          </w:p>
        </w:tc>
      </w:tr>
      <w:tr w:rsidR="00BB28C8" w:rsidRPr="00F8360E" w14:paraId="6E3F0A6B" w14:textId="77777777" w:rsidTr="00C628A8">
        <w:trPr>
          <w:jc w:val="center"/>
        </w:trPr>
        <w:tc>
          <w:tcPr>
            <w:tcW w:w="1765" w:type="dxa"/>
            <w:vMerge/>
            <w:vAlign w:val="center"/>
          </w:tcPr>
          <w:p w14:paraId="1A393806" w14:textId="77777777" w:rsidR="00BB28C8" w:rsidRPr="00F8360E" w:rsidRDefault="00BB28C8" w:rsidP="003D2146">
            <w:pPr>
              <w:widowControl w:val="0"/>
              <w:spacing w:after="120"/>
              <w:jc w:val="center"/>
              <w:rPr>
                <w:rFonts w:ascii="GHEA Grapalat" w:hAnsi="GHEA Grapalat"/>
                <w:sz w:val="16"/>
                <w:szCs w:val="16"/>
              </w:rPr>
            </w:pPr>
          </w:p>
        </w:tc>
        <w:tc>
          <w:tcPr>
            <w:tcW w:w="1560" w:type="dxa"/>
            <w:vMerge/>
            <w:vAlign w:val="center"/>
          </w:tcPr>
          <w:p w14:paraId="2026FC5F" w14:textId="77777777" w:rsidR="00BB28C8" w:rsidRPr="00F8360E" w:rsidRDefault="00BB28C8" w:rsidP="003D2146">
            <w:pPr>
              <w:widowControl w:val="0"/>
              <w:spacing w:after="120"/>
              <w:jc w:val="center"/>
              <w:rPr>
                <w:rFonts w:ascii="GHEA Grapalat" w:hAnsi="GHEA Grapalat"/>
                <w:sz w:val="16"/>
                <w:szCs w:val="16"/>
              </w:rPr>
            </w:pPr>
          </w:p>
        </w:tc>
        <w:tc>
          <w:tcPr>
            <w:tcW w:w="5036" w:type="dxa"/>
            <w:vMerge/>
            <w:vAlign w:val="center"/>
          </w:tcPr>
          <w:p w14:paraId="12AC9936" w14:textId="77777777" w:rsidR="00BB28C8" w:rsidRPr="00F8360E" w:rsidRDefault="00BB28C8" w:rsidP="003D2146">
            <w:pPr>
              <w:widowControl w:val="0"/>
              <w:spacing w:after="120"/>
              <w:jc w:val="center"/>
              <w:rPr>
                <w:rFonts w:ascii="GHEA Grapalat" w:hAnsi="GHEA Grapalat"/>
                <w:sz w:val="16"/>
                <w:szCs w:val="16"/>
              </w:rPr>
            </w:pPr>
          </w:p>
        </w:tc>
        <w:tc>
          <w:tcPr>
            <w:tcW w:w="842" w:type="dxa"/>
            <w:vMerge/>
            <w:vAlign w:val="center"/>
          </w:tcPr>
          <w:p w14:paraId="027E7826" w14:textId="77777777" w:rsidR="00BB28C8" w:rsidRPr="00F8360E" w:rsidRDefault="00BB28C8" w:rsidP="003D2146">
            <w:pPr>
              <w:widowControl w:val="0"/>
              <w:spacing w:after="120"/>
              <w:jc w:val="center"/>
              <w:rPr>
                <w:rFonts w:ascii="GHEA Grapalat" w:hAnsi="GHEA Grapalat"/>
                <w:sz w:val="16"/>
                <w:szCs w:val="16"/>
              </w:rPr>
            </w:pPr>
          </w:p>
        </w:tc>
        <w:tc>
          <w:tcPr>
            <w:tcW w:w="992" w:type="dxa"/>
            <w:vMerge/>
            <w:vAlign w:val="center"/>
          </w:tcPr>
          <w:p w14:paraId="48D400E0" w14:textId="77777777" w:rsidR="00BB28C8" w:rsidRPr="00F8360E" w:rsidRDefault="00BB28C8" w:rsidP="003D2146">
            <w:pPr>
              <w:widowControl w:val="0"/>
              <w:spacing w:after="120"/>
              <w:jc w:val="center"/>
              <w:rPr>
                <w:rFonts w:ascii="GHEA Grapalat" w:hAnsi="GHEA Grapalat"/>
                <w:sz w:val="16"/>
                <w:szCs w:val="16"/>
              </w:rPr>
            </w:pPr>
          </w:p>
        </w:tc>
        <w:tc>
          <w:tcPr>
            <w:tcW w:w="1288" w:type="dxa"/>
            <w:vMerge/>
            <w:vAlign w:val="center"/>
          </w:tcPr>
          <w:p w14:paraId="08327EA0" w14:textId="77777777" w:rsidR="00BB28C8" w:rsidRPr="00F8360E" w:rsidRDefault="00BB28C8" w:rsidP="003D2146">
            <w:pPr>
              <w:widowControl w:val="0"/>
              <w:spacing w:after="120"/>
              <w:jc w:val="center"/>
              <w:rPr>
                <w:rFonts w:ascii="GHEA Grapalat" w:hAnsi="GHEA Grapalat"/>
                <w:sz w:val="16"/>
                <w:szCs w:val="16"/>
              </w:rPr>
            </w:pPr>
          </w:p>
        </w:tc>
        <w:tc>
          <w:tcPr>
            <w:tcW w:w="860" w:type="dxa"/>
            <w:vMerge/>
            <w:vAlign w:val="center"/>
          </w:tcPr>
          <w:p w14:paraId="1430842A" w14:textId="77777777" w:rsidR="00BB28C8" w:rsidRPr="00F8360E" w:rsidRDefault="00BB28C8" w:rsidP="003D2146">
            <w:pPr>
              <w:widowControl w:val="0"/>
              <w:spacing w:after="120"/>
              <w:jc w:val="center"/>
              <w:rPr>
                <w:rFonts w:ascii="GHEA Grapalat" w:hAnsi="GHEA Grapalat"/>
                <w:sz w:val="16"/>
                <w:szCs w:val="16"/>
              </w:rPr>
            </w:pPr>
          </w:p>
        </w:tc>
        <w:tc>
          <w:tcPr>
            <w:tcW w:w="1651" w:type="dxa"/>
            <w:vAlign w:val="center"/>
          </w:tcPr>
          <w:p w14:paraId="244AF00A" w14:textId="77777777"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адрес</w:t>
            </w:r>
          </w:p>
        </w:tc>
        <w:tc>
          <w:tcPr>
            <w:tcW w:w="1481" w:type="dxa"/>
            <w:vAlign w:val="center"/>
          </w:tcPr>
          <w:p w14:paraId="69E76C9F" w14:textId="77777777" w:rsidR="00BB28C8" w:rsidRPr="00F8360E" w:rsidRDefault="00BB28C8" w:rsidP="003D2146">
            <w:pPr>
              <w:widowControl w:val="0"/>
              <w:spacing w:after="120"/>
              <w:jc w:val="center"/>
              <w:rPr>
                <w:rFonts w:ascii="GHEA Grapalat" w:hAnsi="GHEA Grapalat"/>
                <w:sz w:val="16"/>
                <w:szCs w:val="16"/>
                <w:lang w:val="en-US"/>
              </w:rPr>
            </w:pPr>
            <w:r w:rsidRPr="00F8360E">
              <w:rPr>
                <w:rFonts w:ascii="GHEA Grapalat" w:hAnsi="GHEA Grapalat"/>
                <w:sz w:val="16"/>
                <w:szCs w:val="16"/>
              </w:rPr>
              <w:t>срок</w:t>
            </w:r>
            <w:r w:rsidRPr="00F8360E">
              <w:rPr>
                <w:rStyle w:val="af6"/>
                <w:rFonts w:ascii="GHEA Grapalat" w:hAnsi="GHEA Grapalat"/>
                <w:sz w:val="16"/>
                <w:szCs w:val="16"/>
              </w:rPr>
              <w:footnoteReference w:customMarkFollows="1" w:id="15"/>
              <w:t>**</w:t>
            </w:r>
          </w:p>
        </w:tc>
      </w:tr>
      <w:tr w:rsidR="00C628A8" w:rsidRPr="00F8360E" w14:paraId="277891B1" w14:textId="77777777" w:rsidTr="00C628A8">
        <w:trPr>
          <w:jc w:val="center"/>
        </w:trPr>
        <w:tc>
          <w:tcPr>
            <w:tcW w:w="1765" w:type="dxa"/>
            <w:vAlign w:val="center"/>
          </w:tcPr>
          <w:p w14:paraId="037F91FA" w14:textId="78C66BAE" w:rsidR="00C628A8" w:rsidRPr="00F8360E" w:rsidRDefault="00C628A8" w:rsidP="00C628A8">
            <w:pPr>
              <w:widowControl w:val="0"/>
              <w:spacing w:after="120"/>
              <w:ind w:firstLine="567"/>
              <w:jc w:val="center"/>
              <w:rPr>
                <w:rFonts w:ascii="GHEA Grapalat" w:hAnsi="GHEA Grapalat"/>
                <w:sz w:val="16"/>
                <w:szCs w:val="16"/>
              </w:rPr>
            </w:pPr>
            <w:r>
              <w:rPr>
                <w:rFonts w:ascii="GHEA Grapalat" w:hAnsi="GHEA Grapalat"/>
                <w:sz w:val="20"/>
              </w:rPr>
              <w:t>1</w:t>
            </w:r>
          </w:p>
        </w:tc>
        <w:tc>
          <w:tcPr>
            <w:tcW w:w="1560" w:type="dxa"/>
            <w:vAlign w:val="center"/>
          </w:tcPr>
          <w:p w14:paraId="6F1DE4D9" w14:textId="77777777" w:rsidR="00C628A8" w:rsidRDefault="00C628A8" w:rsidP="00C628A8">
            <w:pPr>
              <w:jc w:val="center"/>
              <w:rPr>
                <w:rFonts w:ascii="Arial" w:hAnsi="Arial" w:cs="Arial"/>
                <w:color w:val="2C2D2E"/>
                <w:sz w:val="23"/>
                <w:szCs w:val="23"/>
              </w:rPr>
            </w:pPr>
            <w:r>
              <w:rPr>
                <w:rFonts w:ascii="Arial" w:hAnsi="Arial" w:cs="Arial"/>
                <w:color w:val="2C2D2E"/>
                <w:sz w:val="23"/>
                <w:szCs w:val="23"/>
              </w:rPr>
              <w:t>45331116/1</w:t>
            </w:r>
          </w:p>
          <w:p w14:paraId="500FD4E6" w14:textId="77777777" w:rsidR="00C628A8" w:rsidRPr="00F8360E" w:rsidRDefault="00C628A8" w:rsidP="00C628A8">
            <w:pPr>
              <w:widowControl w:val="0"/>
              <w:spacing w:after="120"/>
              <w:ind w:firstLine="567"/>
              <w:jc w:val="center"/>
              <w:rPr>
                <w:rFonts w:ascii="GHEA Grapalat" w:hAnsi="GHEA Grapalat"/>
                <w:sz w:val="16"/>
                <w:szCs w:val="16"/>
              </w:rPr>
            </w:pPr>
          </w:p>
        </w:tc>
        <w:tc>
          <w:tcPr>
            <w:tcW w:w="5036" w:type="dxa"/>
            <w:vAlign w:val="center"/>
          </w:tcPr>
          <w:p w14:paraId="6C4E86D5" w14:textId="77777777" w:rsidR="001A7595" w:rsidRPr="001A7595" w:rsidRDefault="001A7595" w:rsidP="001A7595">
            <w:pPr>
              <w:widowControl w:val="0"/>
              <w:spacing w:after="120"/>
              <w:ind w:firstLine="567"/>
              <w:rPr>
                <w:rFonts w:ascii="GHEA Grapalat" w:hAnsi="GHEA Grapalat"/>
                <w:sz w:val="20"/>
                <w:szCs w:val="20"/>
              </w:rPr>
            </w:pPr>
            <w:r w:rsidRPr="001A7595">
              <w:rPr>
                <w:rFonts w:ascii="GHEA Grapalat" w:hAnsi="GHEA Grapalat"/>
                <w:sz w:val="20"/>
                <w:szCs w:val="20"/>
              </w:rPr>
              <w:t xml:space="preserve">Работы по сборке, монтажу и наладке холодильной камеры объемом 40 м3, габаритными размерами 5700x3750x2300 мм (длина, ширина, высота), работающей от трехфазного тока напряжением 220/380 В, 50 Гц, с системой безопасности с обнаружением отклонения температуры, расположенной по адресу: Ширакский район, г. Гюмри, ул. </w:t>
            </w:r>
            <w:proofErr w:type="spellStart"/>
            <w:r w:rsidRPr="001A7595">
              <w:rPr>
                <w:rFonts w:ascii="GHEA Grapalat" w:hAnsi="GHEA Grapalat"/>
                <w:sz w:val="20"/>
                <w:szCs w:val="20"/>
              </w:rPr>
              <w:t>Ширакаци</w:t>
            </w:r>
            <w:proofErr w:type="spellEnd"/>
            <w:r w:rsidRPr="001A7595">
              <w:rPr>
                <w:rFonts w:ascii="GHEA Grapalat" w:hAnsi="GHEA Grapalat"/>
                <w:sz w:val="20"/>
                <w:szCs w:val="20"/>
              </w:rPr>
              <w:t>, 64.</w:t>
            </w:r>
          </w:p>
          <w:p w14:paraId="1B9778EA" w14:textId="77777777" w:rsidR="001A7595" w:rsidRPr="001A7595" w:rsidRDefault="001A7595" w:rsidP="001A7595">
            <w:pPr>
              <w:widowControl w:val="0"/>
              <w:spacing w:after="120"/>
              <w:ind w:firstLine="567"/>
              <w:rPr>
                <w:rFonts w:ascii="GHEA Grapalat" w:hAnsi="GHEA Grapalat"/>
                <w:sz w:val="20"/>
                <w:szCs w:val="20"/>
              </w:rPr>
            </w:pPr>
            <w:r w:rsidRPr="001A7595">
              <w:rPr>
                <w:rFonts w:ascii="GHEA Grapalat" w:hAnsi="GHEA Grapalat"/>
                <w:sz w:val="20"/>
                <w:szCs w:val="20"/>
              </w:rPr>
              <w:t>Работы выполняются в соответствии с предоставленным заказчиком техническим заданием. Подрядчик за свой счет приобретает необходимые комплектующие (силикон, винты и т.д.) для сборки холодильной камеры.</w:t>
            </w:r>
          </w:p>
          <w:p w14:paraId="0A67546C" w14:textId="1D067344" w:rsidR="00820968" w:rsidRPr="00C628A8" w:rsidRDefault="001A7595" w:rsidP="001A7595">
            <w:pPr>
              <w:widowControl w:val="0"/>
              <w:spacing w:after="120"/>
              <w:ind w:firstLine="567"/>
              <w:rPr>
                <w:rFonts w:ascii="GHEA Grapalat" w:hAnsi="GHEA Grapalat"/>
                <w:sz w:val="20"/>
                <w:szCs w:val="20"/>
              </w:rPr>
            </w:pPr>
            <w:r w:rsidRPr="001A7595">
              <w:rPr>
                <w:rFonts w:ascii="GHEA Grapalat" w:hAnsi="GHEA Grapalat"/>
                <w:sz w:val="20"/>
                <w:szCs w:val="20"/>
              </w:rPr>
              <w:t xml:space="preserve">Работы считаются завершенными после </w:t>
            </w:r>
            <w:r w:rsidRPr="001A7595">
              <w:rPr>
                <w:rFonts w:ascii="GHEA Grapalat" w:hAnsi="GHEA Grapalat"/>
                <w:sz w:val="20"/>
                <w:szCs w:val="20"/>
              </w:rPr>
              <w:lastRenderedPageBreak/>
              <w:t>сборки подрядчиком предоставленных заказчиком комплектующих, составляющих холодильную камеру, и сдачи их заказчику в полностью исправном состоянии.</w:t>
            </w:r>
          </w:p>
        </w:tc>
        <w:tc>
          <w:tcPr>
            <w:tcW w:w="842" w:type="dxa"/>
            <w:vAlign w:val="center"/>
          </w:tcPr>
          <w:p w14:paraId="391E770C" w14:textId="771A3F92" w:rsidR="00C628A8" w:rsidRPr="00F8360E" w:rsidRDefault="00C628A8" w:rsidP="00C628A8">
            <w:pPr>
              <w:widowControl w:val="0"/>
              <w:spacing w:after="120"/>
              <w:jc w:val="center"/>
              <w:rPr>
                <w:rFonts w:ascii="GHEA Grapalat" w:hAnsi="GHEA Grapalat"/>
                <w:sz w:val="16"/>
                <w:szCs w:val="16"/>
              </w:rPr>
            </w:pPr>
            <w:r>
              <w:rPr>
                <w:rFonts w:cs="GHEA Grapalat"/>
                <w:bCs/>
                <w:sz w:val="22"/>
              </w:rPr>
              <w:lastRenderedPageBreak/>
              <w:t>Драм</w:t>
            </w:r>
          </w:p>
        </w:tc>
        <w:tc>
          <w:tcPr>
            <w:tcW w:w="992" w:type="dxa"/>
            <w:vAlign w:val="center"/>
          </w:tcPr>
          <w:p w14:paraId="60C9C998" w14:textId="77777777" w:rsidR="00C628A8" w:rsidRPr="00F8360E" w:rsidRDefault="00C628A8" w:rsidP="00C628A8">
            <w:pPr>
              <w:widowControl w:val="0"/>
              <w:spacing w:after="120"/>
              <w:ind w:firstLine="567"/>
              <w:jc w:val="center"/>
              <w:rPr>
                <w:rFonts w:ascii="GHEA Grapalat" w:hAnsi="GHEA Grapalat"/>
                <w:sz w:val="16"/>
                <w:szCs w:val="16"/>
              </w:rPr>
            </w:pPr>
          </w:p>
        </w:tc>
        <w:tc>
          <w:tcPr>
            <w:tcW w:w="1288" w:type="dxa"/>
            <w:vAlign w:val="center"/>
          </w:tcPr>
          <w:p w14:paraId="3847BBF0" w14:textId="77777777" w:rsidR="00C628A8" w:rsidRPr="00F8360E" w:rsidRDefault="00C628A8" w:rsidP="00C628A8">
            <w:pPr>
              <w:widowControl w:val="0"/>
              <w:spacing w:after="120"/>
              <w:ind w:firstLine="567"/>
              <w:jc w:val="center"/>
              <w:rPr>
                <w:rFonts w:ascii="GHEA Grapalat" w:hAnsi="GHEA Grapalat"/>
                <w:sz w:val="16"/>
                <w:szCs w:val="16"/>
              </w:rPr>
            </w:pPr>
          </w:p>
        </w:tc>
        <w:tc>
          <w:tcPr>
            <w:tcW w:w="860" w:type="dxa"/>
            <w:vAlign w:val="center"/>
          </w:tcPr>
          <w:p w14:paraId="3301B95C" w14:textId="52F41032" w:rsidR="00C628A8" w:rsidRPr="00C628A8" w:rsidRDefault="00C628A8" w:rsidP="00C628A8">
            <w:pPr>
              <w:widowControl w:val="0"/>
              <w:spacing w:after="120"/>
              <w:jc w:val="center"/>
              <w:rPr>
                <w:rFonts w:ascii="GHEA Grapalat" w:hAnsi="GHEA Grapalat"/>
                <w:sz w:val="16"/>
                <w:szCs w:val="16"/>
                <w:lang w:val="hy-AM"/>
              </w:rPr>
            </w:pPr>
            <w:r>
              <w:rPr>
                <w:rFonts w:ascii="GHEA Grapalat" w:hAnsi="GHEA Grapalat"/>
                <w:sz w:val="16"/>
                <w:szCs w:val="16"/>
                <w:lang w:val="hy-AM"/>
              </w:rPr>
              <w:t>1</w:t>
            </w:r>
          </w:p>
        </w:tc>
        <w:tc>
          <w:tcPr>
            <w:tcW w:w="1651" w:type="dxa"/>
            <w:vAlign w:val="center"/>
          </w:tcPr>
          <w:p w14:paraId="0FAB3255" w14:textId="7B106649" w:rsidR="00C628A8" w:rsidRDefault="00C628A8" w:rsidP="00C628A8">
            <w:pPr>
              <w:jc w:val="center"/>
              <w:rPr>
                <w:bCs/>
                <w:color w:val="000000" w:themeColor="text1"/>
                <w:sz w:val="20"/>
                <w:szCs w:val="20"/>
                <w:lang w:val="hy-AM"/>
              </w:rPr>
            </w:pPr>
            <w:r w:rsidRPr="008A3273">
              <w:rPr>
                <w:bCs/>
                <w:color w:val="000000" w:themeColor="text1"/>
                <w:sz w:val="20"/>
                <w:szCs w:val="20"/>
                <w:lang w:val="hy-AM"/>
              </w:rPr>
              <w:t>Ширакская область,</w:t>
            </w:r>
          </w:p>
          <w:p w14:paraId="6430C9B9" w14:textId="35B6AA9D" w:rsidR="00C628A8" w:rsidRPr="00F8360E" w:rsidRDefault="00C628A8" w:rsidP="00C628A8">
            <w:pPr>
              <w:widowControl w:val="0"/>
              <w:spacing w:after="120"/>
              <w:jc w:val="center"/>
              <w:rPr>
                <w:rFonts w:ascii="GHEA Grapalat" w:hAnsi="GHEA Grapalat"/>
                <w:sz w:val="16"/>
                <w:szCs w:val="16"/>
              </w:rPr>
            </w:pPr>
            <w:r w:rsidRPr="008A3273">
              <w:rPr>
                <w:bCs/>
                <w:color w:val="000000" w:themeColor="text1"/>
                <w:sz w:val="20"/>
                <w:szCs w:val="20"/>
                <w:lang w:val="hy-AM"/>
              </w:rPr>
              <w:t>г</w:t>
            </w:r>
            <w:r>
              <w:rPr>
                <w:bCs/>
                <w:color w:val="000000" w:themeColor="text1"/>
                <w:sz w:val="20"/>
                <w:szCs w:val="20"/>
              </w:rPr>
              <w:t>.</w:t>
            </w:r>
            <w:r w:rsidRPr="008A3273">
              <w:rPr>
                <w:bCs/>
                <w:color w:val="000000" w:themeColor="text1"/>
                <w:sz w:val="20"/>
                <w:szCs w:val="20"/>
                <w:lang w:val="hy-AM"/>
              </w:rPr>
              <w:t xml:space="preserve"> Гюмри, Ширакаци 64</w:t>
            </w:r>
          </w:p>
        </w:tc>
        <w:tc>
          <w:tcPr>
            <w:tcW w:w="1481" w:type="dxa"/>
            <w:vAlign w:val="center"/>
          </w:tcPr>
          <w:p w14:paraId="3EB7AD1A" w14:textId="3F30ECAA" w:rsidR="00C628A8" w:rsidRPr="00F8360E" w:rsidRDefault="00C628A8" w:rsidP="00C628A8">
            <w:pPr>
              <w:widowControl w:val="0"/>
              <w:spacing w:after="120"/>
              <w:jc w:val="center"/>
              <w:rPr>
                <w:rFonts w:ascii="GHEA Grapalat" w:hAnsi="GHEA Grapalat"/>
                <w:sz w:val="16"/>
                <w:szCs w:val="16"/>
              </w:rPr>
            </w:pPr>
            <w:r w:rsidRPr="008A3273">
              <w:rPr>
                <w:color w:val="000000" w:themeColor="text1"/>
                <w:sz w:val="20"/>
                <w:szCs w:val="20"/>
                <w:lang w:val="hy-AM"/>
              </w:rPr>
              <w:t xml:space="preserve">30 календарных дней </w:t>
            </w:r>
            <w:r>
              <w:rPr>
                <w:color w:val="000000" w:themeColor="text1"/>
                <w:sz w:val="20"/>
                <w:szCs w:val="20"/>
              </w:rPr>
              <w:t>п</w:t>
            </w:r>
            <w:r w:rsidRPr="008A3273">
              <w:rPr>
                <w:color w:val="000000" w:themeColor="text1"/>
                <w:sz w:val="20"/>
                <w:szCs w:val="20"/>
                <w:lang w:val="hy-AM"/>
              </w:rPr>
              <w:t>осле вступления в силу</w:t>
            </w:r>
          </w:p>
        </w:tc>
      </w:tr>
    </w:tbl>
    <w:p w14:paraId="2658733D" w14:textId="77777777" w:rsidR="00BB28C8" w:rsidRPr="009F3DC7" w:rsidRDefault="00BB28C8" w:rsidP="00BB28C8">
      <w:pPr>
        <w:widowControl w:val="0"/>
        <w:spacing w:after="160" w:line="360" w:lineRule="auto"/>
        <w:ind w:firstLine="567"/>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5B3D0ECE" w14:textId="77777777" w:rsidTr="003D2146">
        <w:trPr>
          <w:jc w:val="center"/>
        </w:trPr>
        <w:tc>
          <w:tcPr>
            <w:tcW w:w="4536" w:type="dxa"/>
          </w:tcPr>
          <w:p w14:paraId="2A49BCFC" w14:textId="77777777" w:rsidR="00BB28C8" w:rsidRPr="009F3DC7" w:rsidRDefault="00BB28C8" w:rsidP="003D2146">
            <w:pPr>
              <w:widowControl w:val="0"/>
              <w:spacing w:after="160" w:line="360" w:lineRule="auto"/>
              <w:ind w:left="34"/>
              <w:jc w:val="center"/>
              <w:rPr>
                <w:rFonts w:ascii="GHEA Grapalat" w:hAnsi="GHEA Grapalat" w:cs="Sylfaen"/>
                <w:b/>
                <w:bCs/>
              </w:rPr>
            </w:pPr>
            <w:r w:rsidRPr="009F3DC7">
              <w:rPr>
                <w:rFonts w:ascii="GHEA Grapalat" w:hAnsi="GHEA Grapalat"/>
                <w:b/>
              </w:rPr>
              <w:t>ЗАКАЗЧИК</w:t>
            </w:r>
          </w:p>
          <w:p w14:paraId="69E3D082" w14:textId="77777777" w:rsidR="00BB28C8" w:rsidRPr="00F34674" w:rsidRDefault="00BB28C8" w:rsidP="003D2146">
            <w:pPr>
              <w:widowControl w:val="0"/>
              <w:ind w:left="34"/>
              <w:jc w:val="center"/>
              <w:rPr>
                <w:rFonts w:ascii="GHEA Grapalat" w:hAnsi="GHEA Grapalat"/>
                <w:lang w:val="en-US"/>
              </w:rPr>
            </w:pPr>
            <w:r>
              <w:rPr>
                <w:rFonts w:ascii="GHEA Grapalat" w:hAnsi="GHEA Grapalat"/>
                <w:lang w:val="en-US"/>
              </w:rPr>
              <w:t>________________________</w:t>
            </w:r>
          </w:p>
          <w:p w14:paraId="63C2F792" w14:textId="77777777" w:rsidR="00BB28C8" w:rsidRPr="00F34674" w:rsidRDefault="00BB28C8" w:rsidP="003D2146">
            <w:pPr>
              <w:widowControl w:val="0"/>
              <w:spacing w:after="160" w:line="360" w:lineRule="auto"/>
              <w:ind w:left="34"/>
              <w:jc w:val="center"/>
              <w:rPr>
                <w:rFonts w:ascii="GHEA Grapalat" w:hAnsi="GHEA Grapalat"/>
                <w:vertAlign w:val="superscript"/>
              </w:rPr>
            </w:pPr>
            <w:r w:rsidRPr="00F34674">
              <w:rPr>
                <w:rFonts w:ascii="GHEA Grapalat" w:hAnsi="GHEA Grapalat"/>
                <w:vertAlign w:val="superscript"/>
              </w:rPr>
              <w:t>/подпись/</w:t>
            </w:r>
          </w:p>
          <w:p w14:paraId="49A08EE7" w14:textId="77777777" w:rsidR="00BB28C8" w:rsidRPr="009F3DC7" w:rsidRDefault="00BB28C8" w:rsidP="003D2146">
            <w:pPr>
              <w:widowControl w:val="0"/>
              <w:spacing w:after="160" w:line="360" w:lineRule="auto"/>
              <w:ind w:left="34"/>
              <w:jc w:val="center"/>
              <w:rPr>
                <w:rFonts w:ascii="GHEA Grapalat" w:hAnsi="GHEA Grapalat"/>
              </w:rPr>
            </w:pPr>
            <w:r w:rsidRPr="009F3DC7">
              <w:rPr>
                <w:rFonts w:ascii="GHEA Grapalat" w:hAnsi="GHEA Grapalat"/>
              </w:rPr>
              <w:t>М. П.</w:t>
            </w:r>
          </w:p>
        </w:tc>
        <w:tc>
          <w:tcPr>
            <w:tcW w:w="760" w:type="dxa"/>
          </w:tcPr>
          <w:p w14:paraId="2F971F37" w14:textId="77777777" w:rsidR="00BB28C8" w:rsidRPr="009F3DC7" w:rsidRDefault="00BB28C8" w:rsidP="003D2146">
            <w:pPr>
              <w:widowControl w:val="0"/>
              <w:spacing w:after="160" w:line="360" w:lineRule="auto"/>
              <w:ind w:left="34"/>
              <w:jc w:val="center"/>
              <w:rPr>
                <w:rFonts w:ascii="GHEA Grapalat" w:hAnsi="GHEA Grapalat"/>
              </w:rPr>
            </w:pPr>
          </w:p>
        </w:tc>
        <w:tc>
          <w:tcPr>
            <w:tcW w:w="4343" w:type="dxa"/>
          </w:tcPr>
          <w:p w14:paraId="53955F04" w14:textId="77777777" w:rsidR="00BB28C8" w:rsidRPr="009F3DC7" w:rsidRDefault="00BB28C8" w:rsidP="003D2146">
            <w:pPr>
              <w:widowControl w:val="0"/>
              <w:spacing w:after="160" w:line="360" w:lineRule="auto"/>
              <w:ind w:left="34"/>
              <w:jc w:val="center"/>
              <w:rPr>
                <w:rFonts w:ascii="GHEA Grapalat" w:hAnsi="GHEA Grapalat" w:cs="Sylfaen"/>
                <w:b/>
                <w:bCs/>
              </w:rPr>
            </w:pPr>
            <w:r w:rsidRPr="009F3DC7">
              <w:rPr>
                <w:rFonts w:ascii="GHEA Grapalat" w:hAnsi="GHEA Grapalat"/>
                <w:b/>
              </w:rPr>
              <w:t>ИСПОЛНИТЕЛЬ</w:t>
            </w:r>
          </w:p>
          <w:p w14:paraId="246AF4B8" w14:textId="77777777" w:rsidR="00BB28C8" w:rsidRPr="00F34674" w:rsidRDefault="00BB28C8" w:rsidP="003D2146">
            <w:pPr>
              <w:widowControl w:val="0"/>
              <w:ind w:left="34"/>
              <w:jc w:val="center"/>
              <w:rPr>
                <w:rFonts w:ascii="GHEA Grapalat" w:hAnsi="GHEA Grapalat"/>
                <w:lang w:val="en-US"/>
              </w:rPr>
            </w:pPr>
            <w:r>
              <w:rPr>
                <w:rFonts w:ascii="GHEA Grapalat" w:hAnsi="GHEA Grapalat"/>
                <w:lang w:val="en-US"/>
              </w:rPr>
              <w:t>_________________________</w:t>
            </w:r>
          </w:p>
          <w:p w14:paraId="363B0FA2" w14:textId="77777777" w:rsidR="00BB28C8" w:rsidRPr="00F34674" w:rsidRDefault="00BB28C8" w:rsidP="003D2146">
            <w:pPr>
              <w:widowControl w:val="0"/>
              <w:spacing w:after="160" w:line="360" w:lineRule="auto"/>
              <w:ind w:left="34"/>
              <w:jc w:val="center"/>
              <w:rPr>
                <w:rFonts w:ascii="GHEA Grapalat" w:hAnsi="GHEA Grapalat"/>
                <w:vertAlign w:val="superscript"/>
              </w:rPr>
            </w:pPr>
            <w:r w:rsidRPr="00F34674">
              <w:rPr>
                <w:rFonts w:ascii="GHEA Grapalat" w:hAnsi="GHEA Grapalat"/>
                <w:vertAlign w:val="superscript"/>
              </w:rPr>
              <w:t>/подпись/</w:t>
            </w:r>
          </w:p>
          <w:p w14:paraId="12D39D0F" w14:textId="77777777" w:rsidR="00BB28C8" w:rsidRPr="009F3DC7" w:rsidRDefault="00BB28C8" w:rsidP="003D2146">
            <w:pPr>
              <w:widowControl w:val="0"/>
              <w:spacing w:after="160" w:line="360" w:lineRule="auto"/>
              <w:ind w:left="34"/>
              <w:jc w:val="center"/>
              <w:rPr>
                <w:rFonts w:ascii="GHEA Grapalat" w:hAnsi="GHEA Grapalat"/>
              </w:rPr>
            </w:pPr>
            <w:r w:rsidRPr="009F3DC7">
              <w:rPr>
                <w:rFonts w:ascii="GHEA Grapalat" w:hAnsi="GHEA Grapalat"/>
              </w:rPr>
              <w:t>М. П.</w:t>
            </w:r>
          </w:p>
        </w:tc>
      </w:tr>
    </w:tbl>
    <w:p w14:paraId="506DE42E" w14:textId="77777777" w:rsidR="00BB28C8" w:rsidRPr="009F3DC7" w:rsidRDefault="00BB28C8" w:rsidP="00BB28C8">
      <w:pPr>
        <w:widowControl w:val="0"/>
        <w:spacing w:after="160" w:line="360" w:lineRule="auto"/>
        <w:ind w:firstLine="567"/>
        <w:jc w:val="center"/>
        <w:rPr>
          <w:rFonts w:ascii="GHEA Grapalat" w:hAnsi="GHEA Grapalat"/>
        </w:rPr>
      </w:pPr>
      <w:r w:rsidRPr="009F3DC7">
        <w:rPr>
          <w:rFonts w:ascii="GHEA Grapalat" w:hAnsi="GHEA Grapalat"/>
        </w:rPr>
        <w:br w:type="page"/>
      </w:r>
    </w:p>
    <w:p w14:paraId="22D78F68" w14:textId="77777777" w:rsidR="00BB28C8" w:rsidRPr="009F3DC7" w:rsidRDefault="00BB28C8" w:rsidP="00C628A8">
      <w:pPr>
        <w:widowControl w:val="0"/>
        <w:ind w:firstLine="562"/>
        <w:jc w:val="right"/>
        <w:rPr>
          <w:rFonts w:ascii="GHEA Grapalat" w:hAnsi="GHEA Grapalat"/>
          <w:i/>
        </w:rPr>
      </w:pPr>
      <w:r w:rsidRPr="009F3DC7">
        <w:rPr>
          <w:rFonts w:ascii="GHEA Grapalat" w:hAnsi="GHEA Grapalat"/>
          <w:i/>
        </w:rPr>
        <w:lastRenderedPageBreak/>
        <w:t>Приложение № 2</w:t>
      </w:r>
    </w:p>
    <w:p w14:paraId="42A54254" w14:textId="77777777" w:rsidR="00BB28C8" w:rsidRPr="009F3DC7" w:rsidRDefault="00BB28C8" w:rsidP="00C628A8">
      <w:pPr>
        <w:widowControl w:val="0"/>
        <w:ind w:firstLine="562"/>
        <w:jc w:val="right"/>
        <w:rPr>
          <w:rFonts w:ascii="GHEA Grapalat" w:hAnsi="GHEA Grapalat"/>
          <w:i/>
        </w:rPr>
      </w:pPr>
      <w:r w:rsidRPr="009F3DC7">
        <w:rPr>
          <w:rFonts w:ascii="GHEA Grapalat" w:hAnsi="GHEA Grapalat"/>
          <w:i/>
        </w:rPr>
        <w:t xml:space="preserve">к Договору под кодом </w:t>
      </w:r>
      <w:r w:rsidRPr="00EF1C40">
        <w:rPr>
          <w:rFonts w:ascii="GHEA Grapalat" w:hAnsi="GHEA Grapala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14:paraId="58EE572C" w14:textId="77777777" w:rsidR="00BB28C8" w:rsidRPr="009F3DC7" w:rsidRDefault="00BB28C8" w:rsidP="00BB28C8">
      <w:pPr>
        <w:widowControl w:val="0"/>
        <w:tabs>
          <w:tab w:val="left" w:pos="9540"/>
        </w:tabs>
        <w:spacing w:after="160" w:line="360" w:lineRule="auto"/>
        <w:ind w:firstLine="567"/>
        <w:jc w:val="center"/>
        <w:rPr>
          <w:rFonts w:ascii="GHEA Grapalat" w:hAnsi="GHEA Grapalat"/>
        </w:rPr>
      </w:pPr>
    </w:p>
    <w:p w14:paraId="6B76877F" w14:textId="77777777" w:rsidR="00EC325C" w:rsidRDefault="00BB28C8" w:rsidP="00EC325C">
      <w:pPr>
        <w:widowControl w:val="0"/>
        <w:spacing w:line="360" w:lineRule="auto"/>
        <w:ind w:firstLine="562"/>
        <w:jc w:val="center"/>
        <w:rPr>
          <w:rFonts w:ascii="GHEA Grapalat" w:hAnsi="GHEA Grapalat"/>
          <w:lang w:val="hy-AM"/>
        </w:rPr>
      </w:pPr>
      <w:r>
        <w:rPr>
          <w:rFonts w:ascii="GHEA Grapalat" w:hAnsi="GHEA Grapalat"/>
        </w:rPr>
        <w:t>ГРАФИК ОПЛАТЫ</w:t>
      </w:r>
      <w:r>
        <w:rPr>
          <w:rStyle w:val="af6"/>
          <w:rFonts w:ascii="GHEA Grapalat" w:hAnsi="GHEA Grapalat"/>
        </w:rPr>
        <w:footnoteReference w:customMarkFollows="1" w:id="16"/>
        <w:t>*</w:t>
      </w:r>
      <w:r w:rsidR="00EC325C">
        <w:rPr>
          <w:rFonts w:ascii="GHEA Grapalat" w:hAnsi="GHEA Grapalat"/>
          <w:lang w:val="hy-AM"/>
        </w:rPr>
        <w:t xml:space="preserve">   </w:t>
      </w:r>
    </w:p>
    <w:p w14:paraId="08065951" w14:textId="1B24BD15" w:rsidR="00BB28C8" w:rsidRPr="009F3DC7" w:rsidRDefault="00BB28C8" w:rsidP="00EC325C">
      <w:pPr>
        <w:widowControl w:val="0"/>
        <w:spacing w:line="360" w:lineRule="auto"/>
        <w:ind w:firstLine="562"/>
        <w:jc w:val="right"/>
        <w:rPr>
          <w:rFonts w:ascii="GHEA Grapalat" w:hAnsi="GHEA Grapalat"/>
        </w:rPr>
      </w:pPr>
      <w:r w:rsidRPr="009F3DC7">
        <w:rPr>
          <w:rFonts w:ascii="GHEA Grapalat" w:hAnsi="GHEA Grapalat"/>
        </w:rPr>
        <w:t>драмов РА</w:t>
      </w:r>
    </w:p>
    <w:tbl>
      <w:tblPr>
        <w:tblW w:w="159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1"/>
        <w:gridCol w:w="1989"/>
        <w:gridCol w:w="3082"/>
        <w:gridCol w:w="1434"/>
        <w:gridCol w:w="633"/>
        <w:gridCol w:w="719"/>
        <w:gridCol w:w="514"/>
        <w:gridCol w:w="628"/>
        <w:gridCol w:w="598"/>
        <w:gridCol w:w="10"/>
        <w:gridCol w:w="557"/>
        <w:gridCol w:w="203"/>
        <w:gridCol w:w="364"/>
        <w:gridCol w:w="567"/>
        <w:gridCol w:w="709"/>
        <w:gridCol w:w="644"/>
        <w:gridCol w:w="851"/>
        <w:gridCol w:w="658"/>
        <w:gridCol w:w="550"/>
        <w:gridCol w:w="195"/>
      </w:tblGrid>
      <w:tr w:rsidR="00BB28C8" w:rsidRPr="00D25446" w14:paraId="07CC6188" w14:textId="77777777" w:rsidTr="00C628A8">
        <w:trPr>
          <w:trHeight w:val="326"/>
          <w:jc w:val="center"/>
        </w:trPr>
        <w:tc>
          <w:tcPr>
            <w:tcW w:w="15996" w:type="dxa"/>
            <w:gridSpan w:val="20"/>
            <w:vAlign w:val="center"/>
          </w:tcPr>
          <w:p w14:paraId="769D3377" w14:textId="77777777" w:rsidR="00BB28C8" w:rsidRPr="00D25446" w:rsidRDefault="00BB28C8" w:rsidP="003D2146">
            <w:pPr>
              <w:widowControl w:val="0"/>
              <w:spacing w:after="120"/>
              <w:jc w:val="center"/>
              <w:rPr>
                <w:rFonts w:ascii="GHEA Grapalat" w:hAnsi="GHEA Grapalat"/>
                <w:sz w:val="16"/>
                <w:szCs w:val="16"/>
              </w:rPr>
            </w:pPr>
            <w:r w:rsidRPr="00D25446">
              <w:rPr>
                <w:rFonts w:ascii="GHEA Grapalat" w:hAnsi="GHEA Grapalat"/>
                <w:sz w:val="16"/>
                <w:szCs w:val="16"/>
              </w:rPr>
              <w:t>Работа</w:t>
            </w:r>
          </w:p>
        </w:tc>
      </w:tr>
      <w:tr w:rsidR="00BB28C8" w:rsidRPr="00D25446" w14:paraId="6DABA8C5" w14:textId="77777777" w:rsidTr="00EC325C">
        <w:trPr>
          <w:trHeight w:val="1025"/>
          <w:jc w:val="center"/>
        </w:trPr>
        <w:tc>
          <w:tcPr>
            <w:tcW w:w="1091" w:type="dxa"/>
            <w:vAlign w:val="center"/>
          </w:tcPr>
          <w:p w14:paraId="46C65747" w14:textId="77777777" w:rsidR="00BB28C8" w:rsidRPr="00D25446" w:rsidRDefault="00BB28C8" w:rsidP="003D2146">
            <w:pPr>
              <w:widowControl w:val="0"/>
              <w:spacing w:after="120"/>
              <w:ind w:left="-43"/>
              <w:jc w:val="center"/>
              <w:rPr>
                <w:rFonts w:ascii="GHEA Grapalat" w:hAnsi="GHEA Grapalat"/>
                <w:sz w:val="16"/>
                <w:szCs w:val="16"/>
              </w:rPr>
            </w:pPr>
            <w:r w:rsidRPr="00D25446">
              <w:rPr>
                <w:rFonts w:ascii="GHEA Grapalat" w:hAnsi="GHEA Grapalat"/>
                <w:sz w:val="16"/>
                <w:szCs w:val="16"/>
              </w:rPr>
              <w:t>номер предусмотренного приглашением лота</w:t>
            </w:r>
          </w:p>
        </w:tc>
        <w:tc>
          <w:tcPr>
            <w:tcW w:w="1989" w:type="dxa"/>
            <w:vAlign w:val="center"/>
          </w:tcPr>
          <w:p w14:paraId="420F1376" w14:textId="77777777" w:rsidR="00BB28C8" w:rsidRPr="00D25446" w:rsidRDefault="00BB28C8" w:rsidP="003D2146">
            <w:pPr>
              <w:widowControl w:val="0"/>
              <w:spacing w:after="120"/>
              <w:ind w:left="-54" w:right="-108"/>
              <w:jc w:val="center"/>
              <w:rPr>
                <w:rFonts w:ascii="GHEA Grapalat" w:hAnsi="GHEA Grapalat"/>
                <w:sz w:val="16"/>
                <w:szCs w:val="16"/>
              </w:rPr>
            </w:pPr>
            <w:r w:rsidRPr="00D25446">
              <w:rPr>
                <w:rFonts w:ascii="GHEA Grapalat" w:hAnsi="GHEA Grapalat"/>
                <w:sz w:val="16"/>
                <w:szCs w:val="16"/>
              </w:rPr>
              <w:t>промежуточный код, предусмотренный планом закупок по классификации ЕЗК (CPV)</w:t>
            </w:r>
          </w:p>
        </w:tc>
        <w:tc>
          <w:tcPr>
            <w:tcW w:w="4516" w:type="dxa"/>
            <w:gridSpan w:val="2"/>
            <w:vAlign w:val="center"/>
          </w:tcPr>
          <w:p w14:paraId="576A7972" w14:textId="77777777" w:rsidR="00BB28C8" w:rsidRPr="00D25446" w:rsidRDefault="00BB28C8" w:rsidP="003D2146">
            <w:pPr>
              <w:widowControl w:val="0"/>
              <w:spacing w:after="120"/>
              <w:ind w:left="-108" w:right="-94"/>
              <w:jc w:val="center"/>
              <w:rPr>
                <w:rFonts w:ascii="GHEA Grapalat" w:hAnsi="GHEA Grapalat"/>
                <w:sz w:val="16"/>
                <w:szCs w:val="16"/>
              </w:rPr>
            </w:pPr>
            <w:r w:rsidRPr="00D25446">
              <w:rPr>
                <w:rFonts w:ascii="GHEA Grapalat" w:hAnsi="GHEA Grapalat"/>
                <w:sz w:val="16"/>
                <w:szCs w:val="16"/>
              </w:rPr>
              <w:t>наименование</w:t>
            </w:r>
          </w:p>
        </w:tc>
        <w:tc>
          <w:tcPr>
            <w:tcW w:w="8400" w:type="dxa"/>
            <w:gridSpan w:val="16"/>
            <w:vAlign w:val="center"/>
          </w:tcPr>
          <w:p w14:paraId="2AC1F39D" w14:textId="77777777" w:rsidR="00BB28C8" w:rsidRPr="00562671" w:rsidRDefault="00BB28C8" w:rsidP="003D2146">
            <w:pPr>
              <w:widowControl w:val="0"/>
              <w:spacing w:after="120"/>
              <w:ind w:left="-43"/>
              <w:jc w:val="center"/>
              <w:rPr>
                <w:rFonts w:ascii="GHEA Grapalat" w:hAnsi="GHEA Grapalat"/>
                <w:sz w:val="16"/>
                <w:szCs w:val="16"/>
              </w:rPr>
            </w:pPr>
            <w:r w:rsidRPr="00D25446">
              <w:rPr>
                <w:rFonts w:ascii="GHEA Grapalat" w:hAnsi="GHEA Grapalat"/>
                <w:sz w:val="16"/>
                <w:szCs w:val="16"/>
              </w:rPr>
              <w:t>Оплату работы предусматривается произвести в 20 г., по месяцам, в том числе</w:t>
            </w:r>
            <w:r>
              <w:rPr>
                <w:rStyle w:val="af6"/>
                <w:rFonts w:ascii="GHEA Grapalat" w:hAnsi="GHEA Grapalat"/>
                <w:sz w:val="16"/>
                <w:szCs w:val="16"/>
              </w:rPr>
              <w:footnoteReference w:customMarkFollows="1" w:id="17"/>
              <w:t>**</w:t>
            </w:r>
          </w:p>
        </w:tc>
      </w:tr>
      <w:tr w:rsidR="00BB28C8" w:rsidRPr="00D25446" w14:paraId="1569716B" w14:textId="77777777" w:rsidTr="00C628A8">
        <w:trPr>
          <w:cantSplit/>
          <w:trHeight w:val="746"/>
          <w:jc w:val="center"/>
        </w:trPr>
        <w:tc>
          <w:tcPr>
            <w:tcW w:w="1091" w:type="dxa"/>
            <w:vAlign w:val="center"/>
          </w:tcPr>
          <w:p w14:paraId="6D768C7E" w14:textId="77777777" w:rsidR="00BB28C8" w:rsidRPr="00D25446" w:rsidRDefault="00BB28C8" w:rsidP="003D2146">
            <w:pPr>
              <w:widowControl w:val="0"/>
              <w:spacing w:after="120"/>
              <w:ind w:left="-43"/>
              <w:jc w:val="center"/>
              <w:rPr>
                <w:rFonts w:ascii="GHEA Grapalat" w:hAnsi="GHEA Grapalat"/>
                <w:sz w:val="16"/>
                <w:szCs w:val="16"/>
              </w:rPr>
            </w:pPr>
          </w:p>
        </w:tc>
        <w:tc>
          <w:tcPr>
            <w:tcW w:w="1989" w:type="dxa"/>
            <w:vAlign w:val="center"/>
          </w:tcPr>
          <w:p w14:paraId="77F8B295" w14:textId="77777777" w:rsidR="00BB28C8" w:rsidRPr="00D25446" w:rsidRDefault="00BB28C8" w:rsidP="003D2146">
            <w:pPr>
              <w:widowControl w:val="0"/>
              <w:spacing w:after="120"/>
              <w:ind w:left="-43"/>
              <w:jc w:val="center"/>
              <w:rPr>
                <w:rFonts w:ascii="GHEA Grapalat" w:hAnsi="GHEA Grapalat"/>
                <w:sz w:val="16"/>
                <w:szCs w:val="16"/>
              </w:rPr>
            </w:pPr>
          </w:p>
        </w:tc>
        <w:tc>
          <w:tcPr>
            <w:tcW w:w="4516" w:type="dxa"/>
            <w:gridSpan w:val="2"/>
            <w:vAlign w:val="center"/>
          </w:tcPr>
          <w:p w14:paraId="1AE8053A" w14:textId="77777777" w:rsidR="00BB28C8" w:rsidRPr="00D25446" w:rsidRDefault="00BB28C8" w:rsidP="003D2146">
            <w:pPr>
              <w:widowControl w:val="0"/>
              <w:spacing w:after="120"/>
              <w:ind w:left="-43"/>
              <w:jc w:val="center"/>
              <w:rPr>
                <w:rFonts w:ascii="GHEA Grapalat" w:hAnsi="GHEA Grapalat"/>
                <w:sz w:val="16"/>
                <w:szCs w:val="16"/>
              </w:rPr>
            </w:pPr>
          </w:p>
        </w:tc>
        <w:tc>
          <w:tcPr>
            <w:tcW w:w="633" w:type="dxa"/>
            <w:vAlign w:val="center"/>
          </w:tcPr>
          <w:p w14:paraId="521D48BA" w14:textId="77777777"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январь</w:t>
            </w:r>
          </w:p>
        </w:tc>
        <w:tc>
          <w:tcPr>
            <w:tcW w:w="719" w:type="dxa"/>
            <w:vAlign w:val="center"/>
          </w:tcPr>
          <w:p w14:paraId="487BEC6C" w14:textId="77777777" w:rsidR="00BB28C8" w:rsidRPr="00D25446" w:rsidRDefault="00BB28C8" w:rsidP="003D2146">
            <w:pPr>
              <w:widowControl w:val="0"/>
              <w:spacing w:after="120"/>
              <w:ind w:left="-108" w:right="-136"/>
              <w:jc w:val="center"/>
              <w:rPr>
                <w:rFonts w:ascii="GHEA Grapalat" w:hAnsi="GHEA Grapalat" w:cs="Sylfaen"/>
                <w:sz w:val="16"/>
                <w:szCs w:val="16"/>
              </w:rPr>
            </w:pPr>
            <w:r w:rsidRPr="00D25446">
              <w:rPr>
                <w:rFonts w:ascii="GHEA Grapalat" w:hAnsi="GHEA Grapalat"/>
                <w:sz w:val="16"/>
                <w:szCs w:val="16"/>
              </w:rPr>
              <w:t>февраль</w:t>
            </w:r>
          </w:p>
        </w:tc>
        <w:tc>
          <w:tcPr>
            <w:tcW w:w="514" w:type="dxa"/>
            <w:vAlign w:val="center"/>
          </w:tcPr>
          <w:p w14:paraId="5529D7CE" w14:textId="77777777"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март</w:t>
            </w:r>
          </w:p>
        </w:tc>
        <w:tc>
          <w:tcPr>
            <w:tcW w:w="628" w:type="dxa"/>
            <w:vAlign w:val="center"/>
          </w:tcPr>
          <w:p w14:paraId="4148DB3E" w14:textId="77777777" w:rsidR="00BB28C8" w:rsidRPr="00D25446" w:rsidRDefault="00BB28C8" w:rsidP="003D2146">
            <w:pPr>
              <w:widowControl w:val="0"/>
              <w:spacing w:after="120"/>
              <w:ind w:left="-108" w:right="-136"/>
              <w:jc w:val="center"/>
              <w:rPr>
                <w:rFonts w:ascii="GHEA Grapalat" w:hAnsi="GHEA Grapalat" w:cs="Sylfaen"/>
                <w:sz w:val="16"/>
                <w:szCs w:val="16"/>
              </w:rPr>
            </w:pPr>
            <w:r w:rsidRPr="00D25446">
              <w:rPr>
                <w:rFonts w:ascii="GHEA Grapalat" w:hAnsi="GHEA Grapalat"/>
                <w:sz w:val="16"/>
                <w:szCs w:val="16"/>
              </w:rPr>
              <w:t>апрель</w:t>
            </w:r>
          </w:p>
        </w:tc>
        <w:tc>
          <w:tcPr>
            <w:tcW w:w="598" w:type="dxa"/>
            <w:vAlign w:val="center"/>
          </w:tcPr>
          <w:p w14:paraId="230FB876" w14:textId="77777777"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май</w:t>
            </w:r>
          </w:p>
        </w:tc>
        <w:tc>
          <w:tcPr>
            <w:tcW w:w="567" w:type="dxa"/>
            <w:gridSpan w:val="2"/>
            <w:vAlign w:val="center"/>
          </w:tcPr>
          <w:p w14:paraId="2D243FAA" w14:textId="77777777"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июнь</w:t>
            </w:r>
          </w:p>
        </w:tc>
        <w:tc>
          <w:tcPr>
            <w:tcW w:w="567" w:type="dxa"/>
            <w:gridSpan w:val="2"/>
            <w:vAlign w:val="center"/>
          </w:tcPr>
          <w:p w14:paraId="62AB2A75" w14:textId="77777777"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 xml:space="preserve">июль </w:t>
            </w:r>
          </w:p>
        </w:tc>
        <w:tc>
          <w:tcPr>
            <w:tcW w:w="567" w:type="dxa"/>
            <w:vAlign w:val="center"/>
          </w:tcPr>
          <w:p w14:paraId="5B88B234" w14:textId="77777777"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август</w:t>
            </w:r>
          </w:p>
        </w:tc>
        <w:tc>
          <w:tcPr>
            <w:tcW w:w="709" w:type="dxa"/>
            <w:vAlign w:val="center"/>
          </w:tcPr>
          <w:p w14:paraId="26295DB8" w14:textId="77777777"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 xml:space="preserve">сентябрь </w:t>
            </w:r>
          </w:p>
        </w:tc>
        <w:tc>
          <w:tcPr>
            <w:tcW w:w="644" w:type="dxa"/>
            <w:vAlign w:val="center"/>
          </w:tcPr>
          <w:p w14:paraId="1BFD13BE" w14:textId="77777777"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октябрь</w:t>
            </w:r>
          </w:p>
        </w:tc>
        <w:tc>
          <w:tcPr>
            <w:tcW w:w="851" w:type="dxa"/>
            <w:vAlign w:val="center"/>
          </w:tcPr>
          <w:p w14:paraId="56EB26D4" w14:textId="77777777"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ноябрь</w:t>
            </w:r>
          </w:p>
        </w:tc>
        <w:tc>
          <w:tcPr>
            <w:tcW w:w="658" w:type="dxa"/>
            <w:vAlign w:val="center"/>
          </w:tcPr>
          <w:p w14:paraId="163D85CF" w14:textId="77777777"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декабрь</w:t>
            </w:r>
          </w:p>
        </w:tc>
        <w:tc>
          <w:tcPr>
            <w:tcW w:w="745" w:type="dxa"/>
            <w:gridSpan w:val="2"/>
            <w:vAlign w:val="center"/>
          </w:tcPr>
          <w:p w14:paraId="5143142A" w14:textId="77777777" w:rsidR="00BB28C8" w:rsidRPr="00D25446" w:rsidRDefault="00BB28C8" w:rsidP="003D2146">
            <w:pPr>
              <w:widowControl w:val="0"/>
              <w:spacing w:after="120"/>
              <w:ind w:left="-108" w:right="-136"/>
              <w:jc w:val="center"/>
              <w:rPr>
                <w:rFonts w:ascii="GHEA Grapalat" w:hAnsi="GHEA Grapalat"/>
                <w:sz w:val="16"/>
                <w:szCs w:val="16"/>
                <w:lang w:val="en-US"/>
              </w:rPr>
            </w:pPr>
            <w:r w:rsidRPr="00D25446">
              <w:rPr>
                <w:rFonts w:ascii="GHEA Grapalat" w:hAnsi="GHEA Grapalat"/>
                <w:sz w:val="16"/>
                <w:szCs w:val="16"/>
              </w:rPr>
              <w:t>Всего</w:t>
            </w:r>
          </w:p>
        </w:tc>
      </w:tr>
      <w:tr w:rsidR="00C628A8" w:rsidRPr="00D25446" w14:paraId="659AB7ED" w14:textId="77777777" w:rsidTr="00C628A8">
        <w:trPr>
          <w:cantSplit/>
          <w:trHeight w:val="431"/>
          <w:jc w:val="center"/>
        </w:trPr>
        <w:tc>
          <w:tcPr>
            <w:tcW w:w="1091" w:type="dxa"/>
            <w:vAlign w:val="center"/>
          </w:tcPr>
          <w:p w14:paraId="0930C767" w14:textId="5356CD87" w:rsidR="00C628A8" w:rsidRPr="00D25446" w:rsidRDefault="00C628A8" w:rsidP="00C628A8">
            <w:pPr>
              <w:widowControl w:val="0"/>
              <w:spacing w:after="120"/>
              <w:ind w:left="-43"/>
              <w:jc w:val="center"/>
              <w:rPr>
                <w:rFonts w:ascii="GHEA Grapalat" w:hAnsi="GHEA Grapalat"/>
                <w:sz w:val="16"/>
                <w:szCs w:val="16"/>
              </w:rPr>
            </w:pPr>
            <w:r>
              <w:rPr>
                <w:rFonts w:ascii="GHEA Grapalat" w:hAnsi="GHEA Grapalat"/>
                <w:sz w:val="20"/>
              </w:rPr>
              <w:t>1</w:t>
            </w:r>
          </w:p>
        </w:tc>
        <w:tc>
          <w:tcPr>
            <w:tcW w:w="1989" w:type="dxa"/>
            <w:vAlign w:val="center"/>
          </w:tcPr>
          <w:p w14:paraId="4417A915" w14:textId="77777777" w:rsidR="00C628A8" w:rsidRDefault="00C628A8" w:rsidP="00C628A8">
            <w:pPr>
              <w:jc w:val="center"/>
              <w:rPr>
                <w:rFonts w:ascii="Arial" w:hAnsi="Arial" w:cs="Arial"/>
                <w:color w:val="2C2D2E"/>
                <w:sz w:val="23"/>
                <w:szCs w:val="23"/>
              </w:rPr>
            </w:pPr>
            <w:r>
              <w:rPr>
                <w:rFonts w:ascii="Arial" w:hAnsi="Arial" w:cs="Arial"/>
                <w:color w:val="2C2D2E"/>
                <w:sz w:val="23"/>
                <w:szCs w:val="23"/>
              </w:rPr>
              <w:t>45331116/1</w:t>
            </w:r>
          </w:p>
          <w:p w14:paraId="2F5E705E" w14:textId="77777777" w:rsidR="00C628A8" w:rsidRPr="00D25446" w:rsidRDefault="00C628A8" w:rsidP="00C628A8">
            <w:pPr>
              <w:widowControl w:val="0"/>
              <w:spacing w:after="120"/>
              <w:ind w:left="-43"/>
              <w:jc w:val="center"/>
              <w:rPr>
                <w:rFonts w:ascii="GHEA Grapalat" w:hAnsi="GHEA Grapalat"/>
                <w:sz w:val="16"/>
                <w:szCs w:val="16"/>
              </w:rPr>
            </w:pPr>
          </w:p>
        </w:tc>
        <w:tc>
          <w:tcPr>
            <w:tcW w:w="4516" w:type="dxa"/>
            <w:gridSpan w:val="2"/>
          </w:tcPr>
          <w:p w14:paraId="55099798" w14:textId="43EFFEED" w:rsidR="00C628A8" w:rsidRPr="00D25446" w:rsidRDefault="00C628A8" w:rsidP="00C628A8">
            <w:pPr>
              <w:widowControl w:val="0"/>
              <w:spacing w:after="120"/>
              <w:ind w:left="-43"/>
              <w:jc w:val="center"/>
              <w:rPr>
                <w:rFonts w:ascii="GHEA Grapalat" w:hAnsi="GHEA Grapalat"/>
                <w:sz w:val="16"/>
                <w:szCs w:val="16"/>
              </w:rPr>
            </w:pPr>
            <w:r w:rsidRPr="00E41D48">
              <w:t>Монтаж, установка и пусконаладочные работы холодильных камер 1</w:t>
            </w:r>
          </w:p>
        </w:tc>
        <w:tc>
          <w:tcPr>
            <w:tcW w:w="633" w:type="dxa"/>
            <w:vAlign w:val="center"/>
          </w:tcPr>
          <w:p w14:paraId="6C098D10" w14:textId="52B00CDC" w:rsidR="00C628A8" w:rsidRPr="00D25446" w:rsidRDefault="00C628A8" w:rsidP="00C628A8">
            <w:pPr>
              <w:widowControl w:val="0"/>
              <w:spacing w:after="120"/>
              <w:ind w:left="-43"/>
              <w:jc w:val="center"/>
              <w:rPr>
                <w:rFonts w:ascii="GHEA Grapalat" w:hAnsi="GHEA Grapalat"/>
                <w:sz w:val="16"/>
                <w:szCs w:val="16"/>
              </w:rPr>
            </w:pPr>
          </w:p>
        </w:tc>
        <w:tc>
          <w:tcPr>
            <w:tcW w:w="719" w:type="dxa"/>
            <w:vAlign w:val="center"/>
          </w:tcPr>
          <w:p w14:paraId="45759FC4" w14:textId="50AB3228" w:rsidR="00C628A8" w:rsidRPr="00D25446" w:rsidRDefault="00C628A8" w:rsidP="00C628A8">
            <w:pPr>
              <w:widowControl w:val="0"/>
              <w:spacing w:after="120"/>
              <w:ind w:left="-43"/>
              <w:jc w:val="center"/>
              <w:rPr>
                <w:rFonts w:ascii="GHEA Grapalat" w:hAnsi="GHEA Grapalat"/>
                <w:sz w:val="16"/>
                <w:szCs w:val="16"/>
              </w:rPr>
            </w:pPr>
          </w:p>
        </w:tc>
        <w:tc>
          <w:tcPr>
            <w:tcW w:w="514" w:type="dxa"/>
            <w:vAlign w:val="center"/>
          </w:tcPr>
          <w:p w14:paraId="4C7EECE8" w14:textId="759ADA07" w:rsidR="00C628A8" w:rsidRPr="00D25446" w:rsidRDefault="00C628A8" w:rsidP="00C628A8">
            <w:pPr>
              <w:widowControl w:val="0"/>
              <w:spacing w:after="120"/>
              <w:ind w:left="-43"/>
              <w:jc w:val="center"/>
              <w:rPr>
                <w:rFonts w:ascii="GHEA Grapalat" w:hAnsi="GHEA Grapalat" w:cs="Arial"/>
                <w:sz w:val="16"/>
                <w:szCs w:val="16"/>
              </w:rPr>
            </w:pPr>
          </w:p>
        </w:tc>
        <w:tc>
          <w:tcPr>
            <w:tcW w:w="628" w:type="dxa"/>
            <w:vAlign w:val="center"/>
          </w:tcPr>
          <w:p w14:paraId="3C535DCB" w14:textId="6D2312F3" w:rsidR="00C628A8" w:rsidRPr="00D25446" w:rsidRDefault="00C628A8" w:rsidP="00C628A8">
            <w:pPr>
              <w:widowControl w:val="0"/>
              <w:spacing w:after="120"/>
              <w:ind w:left="-43"/>
              <w:jc w:val="center"/>
              <w:rPr>
                <w:rFonts w:ascii="GHEA Grapalat" w:hAnsi="GHEA Grapalat" w:cs="Arial"/>
                <w:sz w:val="16"/>
                <w:szCs w:val="16"/>
              </w:rPr>
            </w:pPr>
          </w:p>
        </w:tc>
        <w:tc>
          <w:tcPr>
            <w:tcW w:w="598" w:type="dxa"/>
            <w:vAlign w:val="center"/>
          </w:tcPr>
          <w:p w14:paraId="65420298" w14:textId="54160DFA" w:rsidR="00C628A8" w:rsidRPr="00D25446" w:rsidRDefault="00C628A8" w:rsidP="00C628A8">
            <w:pPr>
              <w:widowControl w:val="0"/>
              <w:spacing w:after="120"/>
              <w:ind w:left="-43"/>
              <w:jc w:val="center"/>
              <w:rPr>
                <w:rFonts w:ascii="GHEA Grapalat" w:hAnsi="GHEA Grapalat" w:cs="Arial"/>
                <w:sz w:val="16"/>
                <w:szCs w:val="16"/>
              </w:rPr>
            </w:pPr>
          </w:p>
        </w:tc>
        <w:tc>
          <w:tcPr>
            <w:tcW w:w="567" w:type="dxa"/>
            <w:gridSpan w:val="2"/>
            <w:vAlign w:val="center"/>
          </w:tcPr>
          <w:p w14:paraId="306A76DC" w14:textId="6E6C8422" w:rsidR="00C628A8" w:rsidRPr="00D25446" w:rsidRDefault="00C628A8" w:rsidP="00C628A8">
            <w:pPr>
              <w:widowControl w:val="0"/>
              <w:spacing w:after="120"/>
              <w:ind w:left="-43"/>
              <w:jc w:val="center"/>
              <w:rPr>
                <w:rFonts w:ascii="GHEA Grapalat" w:hAnsi="GHEA Grapalat" w:cs="Arial"/>
                <w:sz w:val="16"/>
                <w:szCs w:val="16"/>
              </w:rPr>
            </w:pPr>
          </w:p>
        </w:tc>
        <w:tc>
          <w:tcPr>
            <w:tcW w:w="567" w:type="dxa"/>
            <w:gridSpan w:val="2"/>
            <w:vAlign w:val="center"/>
          </w:tcPr>
          <w:p w14:paraId="7F5E9023" w14:textId="46560E39" w:rsidR="00C628A8" w:rsidRPr="00D25446" w:rsidRDefault="00C628A8" w:rsidP="00C628A8">
            <w:pPr>
              <w:widowControl w:val="0"/>
              <w:spacing w:after="120"/>
              <w:ind w:left="-43"/>
              <w:jc w:val="center"/>
              <w:rPr>
                <w:rFonts w:ascii="GHEA Grapalat" w:hAnsi="GHEA Grapalat" w:cs="Arial"/>
                <w:sz w:val="16"/>
                <w:szCs w:val="16"/>
              </w:rPr>
            </w:pPr>
          </w:p>
        </w:tc>
        <w:tc>
          <w:tcPr>
            <w:tcW w:w="567" w:type="dxa"/>
            <w:vAlign w:val="center"/>
          </w:tcPr>
          <w:p w14:paraId="69CC9416" w14:textId="7D3DC907" w:rsidR="00C628A8" w:rsidRPr="00D25446" w:rsidRDefault="00C628A8" w:rsidP="00C628A8">
            <w:pPr>
              <w:widowControl w:val="0"/>
              <w:spacing w:after="120"/>
              <w:ind w:left="-43"/>
              <w:jc w:val="center"/>
              <w:rPr>
                <w:rFonts w:ascii="GHEA Grapalat" w:hAnsi="GHEA Grapalat" w:cs="Arial"/>
                <w:sz w:val="16"/>
                <w:szCs w:val="16"/>
              </w:rPr>
            </w:pPr>
          </w:p>
        </w:tc>
        <w:tc>
          <w:tcPr>
            <w:tcW w:w="709" w:type="dxa"/>
            <w:vAlign w:val="center"/>
          </w:tcPr>
          <w:p w14:paraId="6859F61E" w14:textId="588B90C5" w:rsidR="00C628A8" w:rsidRPr="00D25446" w:rsidRDefault="00C628A8" w:rsidP="00C628A8">
            <w:pPr>
              <w:widowControl w:val="0"/>
              <w:spacing w:after="120"/>
              <w:ind w:left="-43"/>
              <w:jc w:val="center"/>
              <w:rPr>
                <w:rFonts w:ascii="GHEA Grapalat" w:hAnsi="GHEA Grapalat" w:cs="Arial"/>
                <w:sz w:val="16"/>
                <w:szCs w:val="16"/>
              </w:rPr>
            </w:pPr>
          </w:p>
        </w:tc>
        <w:tc>
          <w:tcPr>
            <w:tcW w:w="644" w:type="dxa"/>
            <w:vAlign w:val="center"/>
          </w:tcPr>
          <w:p w14:paraId="5E43CCD7" w14:textId="3C3BEE5E" w:rsidR="00C628A8" w:rsidRPr="00D25446" w:rsidRDefault="00C628A8" w:rsidP="00C628A8">
            <w:pPr>
              <w:widowControl w:val="0"/>
              <w:spacing w:after="120"/>
              <w:ind w:left="-43"/>
              <w:jc w:val="center"/>
              <w:rPr>
                <w:rFonts w:ascii="GHEA Grapalat" w:hAnsi="GHEA Grapalat" w:cs="Arial"/>
                <w:sz w:val="16"/>
                <w:szCs w:val="16"/>
              </w:rPr>
            </w:pPr>
          </w:p>
        </w:tc>
        <w:tc>
          <w:tcPr>
            <w:tcW w:w="851" w:type="dxa"/>
            <w:vAlign w:val="center"/>
          </w:tcPr>
          <w:p w14:paraId="6A163C2E" w14:textId="19899642" w:rsidR="00C628A8" w:rsidRPr="00D25446" w:rsidRDefault="00C628A8" w:rsidP="00C628A8">
            <w:pPr>
              <w:widowControl w:val="0"/>
              <w:spacing w:after="120"/>
              <w:ind w:left="-43"/>
              <w:jc w:val="center"/>
              <w:rPr>
                <w:rFonts w:ascii="GHEA Grapalat" w:hAnsi="GHEA Grapalat" w:cs="Arial"/>
                <w:sz w:val="16"/>
                <w:szCs w:val="16"/>
              </w:rPr>
            </w:pPr>
            <w:r>
              <w:rPr>
                <w:rFonts w:ascii="GHEA Grapalat" w:hAnsi="GHEA Grapalat"/>
                <w:sz w:val="20"/>
                <w:lang w:val="pt-BR"/>
              </w:rPr>
              <w:t>100</w:t>
            </w:r>
            <w:r w:rsidRPr="00E6597C">
              <w:rPr>
                <w:rFonts w:ascii="GHEA Grapalat" w:hAnsi="GHEA Grapalat"/>
                <w:sz w:val="20"/>
                <w:lang w:val="pt-BR"/>
              </w:rPr>
              <w:t xml:space="preserve"> %</w:t>
            </w:r>
          </w:p>
        </w:tc>
        <w:tc>
          <w:tcPr>
            <w:tcW w:w="658" w:type="dxa"/>
            <w:vAlign w:val="center"/>
          </w:tcPr>
          <w:p w14:paraId="720F9603" w14:textId="5AEE8D5E" w:rsidR="00C628A8" w:rsidRPr="00D25446" w:rsidRDefault="00C628A8" w:rsidP="00C628A8">
            <w:pPr>
              <w:widowControl w:val="0"/>
              <w:spacing w:after="120"/>
              <w:ind w:left="-43"/>
              <w:jc w:val="center"/>
              <w:rPr>
                <w:rFonts w:ascii="GHEA Grapalat" w:hAnsi="GHEA Grapalat" w:cs="Arial"/>
                <w:sz w:val="16"/>
                <w:szCs w:val="16"/>
              </w:rPr>
            </w:pPr>
            <w:r>
              <w:rPr>
                <w:rFonts w:ascii="GHEA Grapalat" w:hAnsi="GHEA Grapalat"/>
                <w:sz w:val="20"/>
                <w:lang w:val="pt-BR"/>
              </w:rPr>
              <w:t>100</w:t>
            </w:r>
            <w:r w:rsidRPr="00E6597C">
              <w:rPr>
                <w:rFonts w:ascii="GHEA Grapalat" w:hAnsi="GHEA Grapalat"/>
                <w:sz w:val="20"/>
                <w:lang w:val="pt-BR"/>
              </w:rPr>
              <w:t>%</w:t>
            </w:r>
          </w:p>
        </w:tc>
        <w:tc>
          <w:tcPr>
            <w:tcW w:w="745" w:type="dxa"/>
            <w:gridSpan w:val="2"/>
            <w:vAlign w:val="center"/>
          </w:tcPr>
          <w:p w14:paraId="5AFAE11B" w14:textId="2B25D4B6" w:rsidR="00C628A8" w:rsidRPr="00D25446" w:rsidRDefault="00C628A8" w:rsidP="00C628A8">
            <w:pPr>
              <w:widowControl w:val="0"/>
              <w:spacing w:after="120"/>
              <w:ind w:left="-43"/>
              <w:jc w:val="center"/>
              <w:rPr>
                <w:rFonts w:ascii="GHEA Grapalat" w:hAnsi="GHEA Grapalat"/>
                <w:b/>
                <w:sz w:val="16"/>
                <w:szCs w:val="16"/>
              </w:rPr>
            </w:pPr>
            <w:r>
              <w:rPr>
                <w:rFonts w:ascii="GHEA Grapalat" w:hAnsi="GHEA Grapalat"/>
                <w:sz w:val="20"/>
                <w:lang w:val="pt-BR"/>
              </w:rPr>
              <w:t>100</w:t>
            </w:r>
            <w:r w:rsidRPr="00E6597C">
              <w:rPr>
                <w:rFonts w:ascii="GHEA Grapalat" w:hAnsi="GHEA Grapalat"/>
                <w:sz w:val="20"/>
                <w:lang w:val="pt-BR"/>
              </w:rPr>
              <w:t xml:space="preserve"> %</w:t>
            </w:r>
          </w:p>
        </w:tc>
      </w:tr>
      <w:tr w:rsidR="00BB28C8" w:rsidRPr="009F3DC7" w14:paraId="659411FB" w14:textId="77777777" w:rsidTr="00C628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3"/>
          <w:gridAfter w:val="1"/>
          <w:wBefore w:w="6162" w:type="dxa"/>
          <w:wAfter w:w="195" w:type="dxa"/>
          <w:jc w:val="center"/>
        </w:trPr>
        <w:tc>
          <w:tcPr>
            <w:tcW w:w="4536" w:type="dxa"/>
            <w:gridSpan w:val="7"/>
          </w:tcPr>
          <w:p w14:paraId="344A4829"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20BF1281" w14:textId="77777777" w:rsidR="00BB28C8" w:rsidRPr="00562671" w:rsidRDefault="00BB28C8" w:rsidP="003D2146">
            <w:pPr>
              <w:widowControl w:val="0"/>
              <w:jc w:val="center"/>
              <w:rPr>
                <w:rFonts w:ascii="GHEA Grapalat" w:hAnsi="GHEA Grapalat"/>
                <w:lang w:val="en-US"/>
              </w:rPr>
            </w:pPr>
            <w:r>
              <w:rPr>
                <w:rFonts w:ascii="GHEA Grapalat" w:hAnsi="GHEA Grapalat"/>
                <w:lang w:val="en-US"/>
              </w:rPr>
              <w:t>______________________</w:t>
            </w:r>
          </w:p>
          <w:p w14:paraId="5D35AEE3" w14:textId="77777777" w:rsidR="00BB28C8" w:rsidRPr="00562671" w:rsidRDefault="00BB28C8" w:rsidP="003D2146">
            <w:pPr>
              <w:widowControl w:val="0"/>
              <w:spacing w:after="160" w:line="360" w:lineRule="auto"/>
              <w:jc w:val="center"/>
              <w:rPr>
                <w:rFonts w:ascii="GHEA Grapalat" w:hAnsi="GHEA Grapalat"/>
                <w:vertAlign w:val="superscript"/>
              </w:rPr>
            </w:pPr>
            <w:r w:rsidRPr="00562671">
              <w:rPr>
                <w:rFonts w:ascii="GHEA Grapalat" w:hAnsi="GHEA Grapalat"/>
                <w:vertAlign w:val="superscript"/>
              </w:rPr>
              <w:t>/подпись/</w:t>
            </w:r>
          </w:p>
          <w:p w14:paraId="6F831400"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gridSpan w:val="2"/>
          </w:tcPr>
          <w:p w14:paraId="12A34687" w14:textId="77777777" w:rsidR="00BB28C8" w:rsidRPr="009F3DC7" w:rsidRDefault="00BB28C8" w:rsidP="003D2146">
            <w:pPr>
              <w:widowControl w:val="0"/>
              <w:spacing w:after="160" w:line="360" w:lineRule="auto"/>
              <w:jc w:val="center"/>
              <w:rPr>
                <w:rFonts w:ascii="GHEA Grapalat" w:hAnsi="GHEA Grapalat"/>
              </w:rPr>
            </w:pPr>
          </w:p>
        </w:tc>
        <w:tc>
          <w:tcPr>
            <w:tcW w:w="4343" w:type="dxa"/>
            <w:gridSpan w:val="7"/>
          </w:tcPr>
          <w:p w14:paraId="1CD56CB5"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ИСПОЛНИТЕЛЬ</w:t>
            </w:r>
          </w:p>
          <w:p w14:paraId="42B8100E" w14:textId="77777777" w:rsidR="00BB28C8" w:rsidRPr="00562671" w:rsidRDefault="00BB28C8" w:rsidP="003D2146">
            <w:pPr>
              <w:widowControl w:val="0"/>
              <w:jc w:val="center"/>
              <w:rPr>
                <w:rFonts w:ascii="GHEA Grapalat" w:hAnsi="GHEA Grapalat"/>
                <w:lang w:val="en-US"/>
              </w:rPr>
            </w:pPr>
            <w:r>
              <w:rPr>
                <w:rFonts w:ascii="GHEA Grapalat" w:hAnsi="GHEA Grapalat"/>
                <w:lang w:val="en-US"/>
              </w:rPr>
              <w:t>_______________________</w:t>
            </w:r>
          </w:p>
          <w:p w14:paraId="2A4CBAAF" w14:textId="77777777" w:rsidR="00BB28C8" w:rsidRPr="00562671" w:rsidRDefault="00BB28C8" w:rsidP="003D2146">
            <w:pPr>
              <w:widowControl w:val="0"/>
              <w:spacing w:after="160" w:line="360" w:lineRule="auto"/>
              <w:jc w:val="center"/>
              <w:rPr>
                <w:rFonts w:ascii="GHEA Grapalat" w:hAnsi="GHEA Grapalat"/>
                <w:vertAlign w:val="superscript"/>
              </w:rPr>
            </w:pPr>
            <w:r w:rsidRPr="00562671">
              <w:rPr>
                <w:rFonts w:ascii="GHEA Grapalat" w:hAnsi="GHEA Grapalat"/>
                <w:vertAlign w:val="superscript"/>
              </w:rPr>
              <w:t>/подпись/</w:t>
            </w:r>
          </w:p>
          <w:p w14:paraId="5CA29DFE"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14:paraId="7C82BBEC" w14:textId="77777777" w:rsidR="00BB28C8" w:rsidRPr="009F3DC7" w:rsidRDefault="00BB28C8" w:rsidP="00BB28C8">
      <w:pPr>
        <w:widowControl w:val="0"/>
        <w:spacing w:after="160" w:line="360" w:lineRule="auto"/>
        <w:ind w:firstLine="567"/>
        <w:rPr>
          <w:rFonts w:ascii="GHEA Grapalat" w:hAnsi="GHEA Grapalat"/>
        </w:rPr>
        <w:sectPr w:rsidR="00BB28C8" w:rsidRPr="009F3DC7" w:rsidSect="00C628A8">
          <w:footnotePr>
            <w:pos w:val="beneathText"/>
          </w:footnotePr>
          <w:pgSz w:w="16840" w:h="11907" w:orient="landscape" w:code="9"/>
          <w:pgMar w:top="360" w:right="446" w:bottom="749" w:left="994" w:header="562" w:footer="562" w:gutter="0"/>
          <w:cols w:space="720"/>
          <w:titlePg/>
          <w:docGrid w:linePitch="326"/>
        </w:sectPr>
      </w:pPr>
    </w:p>
    <w:p w14:paraId="3E704299" w14:textId="77777777" w:rsidR="00BB28C8" w:rsidRPr="009F3DC7" w:rsidRDefault="00BB28C8" w:rsidP="00BB28C8">
      <w:pPr>
        <w:widowControl w:val="0"/>
        <w:autoSpaceDE w:val="0"/>
        <w:autoSpaceDN w:val="0"/>
        <w:adjustRightInd w:val="0"/>
        <w:spacing w:after="160" w:line="360" w:lineRule="auto"/>
        <w:ind w:firstLine="567"/>
        <w:jc w:val="right"/>
        <w:rPr>
          <w:rFonts w:ascii="GHEA Grapalat" w:hAnsi="GHEA Grapalat" w:cs="TimesArmenianPSMT"/>
          <w:i/>
        </w:rPr>
      </w:pPr>
      <w:r w:rsidRPr="009F3DC7">
        <w:rPr>
          <w:rFonts w:ascii="GHEA Grapalat" w:hAnsi="GHEA Grapalat"/>
          <w:i/>
        </w:rPr>
        <w:lastRenderedPageBreak/>
        <w:t>Приложение № 3</w:t>
      </w:r>
    </w:p>
    <w:p w14:paraId="73B7B6C7" w14:textId="77777777" w:rsidR="00BB28C8" w:rsidRPr="009F3DC7" w:rsidRDefault="00BB28C8" w:rsidP="00BB28C8">
      <w:pPr>
        <w:widowControl w:val="0"/>
        <w:autoSpaceDE w:val="0"/>
        <w:autoSpaceDN w:val="0"/>
        <w:adjustRightInd w:val="0"/>
        <w:spacing w:after="160" w:line="360" w:lineRule="auto"/>
        <w:ind w:firstLine="567"/>
        <w:jc w:val="right"/>
        <w:rPr>
          <w:rFonts w:ascii="GHEA Grapalat" w:hAnsi="GHEA Grapalat" w:cs="TimesArmenianPSMT"/>
          <w:i/>
        </w:rPr>
      </w:pPr>
      <w:r w:rsidRPr="009F3DC7">
        <w:rPr>
          <w:rFonts w:ascii="GHEA Grapalat" w:hAnsi="GHEA Grapalat"/>
          <w:i/>
        </w:rPr>
        <w:t xml:space="preserve">к Договору под кодом </w:t>
      </w:r>
      <w:r w:rsidRPr="00EF1C40">
        <w:rPr>
          <w:rFonts w:ascii="GHEA Grapalat" w:hAnsi="GHEA Grapalat" w:cs="TimesArmenianPSM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14:paraId="69EBF045" w14:textId="77777777"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801"/>
        <w:gridCol w:w="4949"/>
      </w:tblGrid>
      <w:tr w:rsidR="00BB28C8" w:rsidRPr="009F3DC7" w14:paraId="1F88DCDA" w14:textId="77777777" w:rsidTr="003D2146">
        <w:trPr>
          <w:tblCellSpacing w:w="7" w:type="dxa"/>
          <w:jc w:val="center"/>
        </w:trPr>
        <w:tc>
          <w:tcPr>
            <w:tcW w:w="0" w:type="auto"/>
            <w:vAlign w:val="center"/>
          </w:tcPr>
          <w:p w14:paraId="1B6D6A33" w14:textId="77777777"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14:paraId="4F8FE5EB" w14:textId="77777777"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EF1C40">
              <w:rPr>
                <w:rFonts w:ascii="GHEA Grapalat" w:hAnsi="GHEA Grapalat"/>
                <w:color w:val="000000"/>
              </w:rPr>
              <w:t>____</w:t>
            </w:r>
          </w:p>
          <w:p w14:paraId="5E743579"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w:t>
            </w:r>
            <w:r w:rsidRPr="00EF1C40">
              <w:rPr>
                <w:rFonts w:ascii="GHEA Grapalat" w:hAnsi="GHEA Grapalat"/>
                <w:color w:val="000000"/>
              </w:rPr>
              <w:t>____</w:t>
            </w:r>
            <w:r w:rsidRPr="009F3DC7">
              <w:rPr>
                <w:rFonts w:ascii="GHEA Grapalat" w:hAnsi="GHEA Grapalat"/>
                <w:color w:val="000000"/>
              </w:rPr>
              <w:t>____</w:t>
            </w:r>
          </w:p>
          <w:p w14:paraId="2B343947"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14:paraId="0D8615DD" w14:textId="77777777"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w:t>
            </w:r>
            <w:r w:rsidRPr="00EF1C40">
              <w:rPr>
                <w:rFonts w:ascii="GHEA Grapalat" w:hAnsi="GHEA Grapalat"/>
                <w:color w:val="000000"/>
              </w:rPr>
              <w:t>___</w:t>
            </w:r>
            <w:r>
              <w:rPr>
                <w:rFonts w:ascii="GHEA Grapalat" w:hAnsi="GHEA Grapalat"/>
                <w:color w:val="000000"/>
              </w:rPr>
              <w:t>______</w:t>
            </w:r>
          </w:p>
          <w:p w14:paraId="6C01742F" w14:textId="77777777"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w:t>
            </w:r>
            <w:r w:rsidRPr="00EF1C40">
              <w:rPr>
                <w:rFonts w:ascii="GHEA Grapalat" w:hAnsi="GHEA Grapalat"/>
                <w:color w:val="000000"/>
              </w:rPr>
              <w:t>____</w:t>
            </w:r>
            <w:r w:rsidRPr="009F3DC7">
              <w:rPr>
                <w:rFonts w:ascii="GHEA Grapalat" w:hAnsi="GHEA Grapalat"/>
                <w:color w:val="000000"/>
              </w:rPr>
              <w:t>____</w:t>
            </w:r>
            <w:r w:rsidRPr="00EF1C40">
              <w:rPr>
                <w:rFonts w:ascii="GHEA Grapalat" w:hAnsi="GHEA Grapalat"/>
                <w:color w:val="000000"/>
              </w:rPr>
              <w:t>_</w:t>
            </w:r>
          </w:p>
        </w:tc>
        <w:tc>
          <w:tcPr>
            <w:tcW w:w="0" w:type="auto"/>
            <w:vAlign w:val="center"/>
          </w:tcPr>
          <w:p w14:paraId="0ED3120F" w14:textId="77777777" w:rsidR="00BB28C8" w:rsidRPr="00EF1C40"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 xml:space="preserve">Заказчик </w:t>
            </w:r>
          </w:p>
          <w:p w14:paraId="52687AFA" w14:textId="77777777"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w:t>
            </w:r>
            <w:r w:rsidRPr="00562671">
              <w:rPr>
                <w:rFonts w:ascii="GHEA Grapalat" w:hAnsi="GHEA Grapalat"/>
                <w:color w:val="000000"/>
              </w:rPr>
              <w:t>__</w:t>
            </w:r>
            <w:r w:rsidRPr="009F3DC7">
              <w:rPr>
                <w:rFonts w:ascii="GHEA Grapalat" w:hAnsi="GHEA Grapalat"/>
                <w:color w:val="000000"/>
              </w:rPr>
              <w:t>___________</w:t>
            </w:r>
            <w:r w:rsidRPr="00EF1C40">
              <w:rPr>
                <w:rFonts w:ascii="GHEA Grapalat" w:hAnsi="GHEA Grapalat"/>
                <w:color w:val="000000"/>
              </w:rPr>
              <w:t>_</w:t>
            </w:r>
          </w:p>
          <w:p w14:paraId="0D42A523"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w:t>
            </w:r>
            <w:r w:rsidRPr="00562671">
              <w:rPr>
                <w:rFonts w:ascii="GHEA Grapalat" w:hAnsi="GHEA Grapalat"/>
                <w:color w:val="000000"/>
              </w:rPr>
              <w:t>_</w:t>
            </w:r>
            <w:r w:rsidRPr="009F3DC7">
              <w:rPr>
                <w:rFonts w:ascii="GHEA Grapalat" w:hAnsi="GHEA Grapalat"/>
                <w:color w:val="000000"/>
              </w:rPr>
              <w:t>_________</w:t>
            </w:r>
            <w:r w:rsidRPr="00562671">
              <w:rPr>
                <w:rFonts w:ascii="GHEA Grapalat" w:hAnsi="GHEA Grapalat"/>
                <w:color w:val="000000"/>
              </w:rPr>
              <w:t>__</w:t>
            </w:r>
            <w:r w:rsidRPr="009F3DC7">
              <w:rPr>
                <w:rFonts w:ascii="GHEA Grapalat" w:hAnsi="GHEA Grapalat"/>
                <w:color w:val="000000"/>
              </w:rPr>
              <w:t>___________</w:t>
            </w:r>
          </w:p>
          <w:p w14:paraId="50C5DACC"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r w:rsidRPr="009F3DC7">
              <w:rPr>
                <w:rFonts w:ascii="GHEA Grapalat" w:hAnsi="GHEA Grapalat"/>
                <w:color w:val="000000"/>
              </w:rPr>
              <w:t>_</w:t>
            </w:r>
          </w:p>
          <w:p w14:paraId="5167AEF5"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w:t>
            </w:r>
            <w:r w:rsidRPr="00562671">
              <w:rPr>
                <w:rFonts w:ascii="GHEA Grapalat" w:hAnsi="GHEA Grapalat"/>
                <w:color w:val="000000"/>
              </w:rPr>
              <w:t>_</w:t>
            </w:r>
            <w:r w:rsidRPr="009F3DC7">
              <w:rPr>
                <w:rFonts w:ascii="GHEA Grapalat" w:hAnsi="GHEA Grapalat"/>
                <w:color w:val="000000"/>
              </w:rPr>
              <w:t>__________</w:t>
            </w:r>
          </w:p>
          <w:p w14:paraId="11AFC798"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w:t>
            </w:r>
            <w:r w:rsidRPr="00562671">
              <w:rPr>
                <w:rFonts w:ascii="GHEA Grapalat" w:hAnsi="GHEA Grapalat"/>
                <w:color w:val="000000"/>
              </w:rPr>
              <w:t>_</w:t>
            </w:r>
            <w:r w:rsidRPr="009F3DC7">
              <w:rPr>
                <w:rFonts w:ascii="GHEA Grapalat" w:hAnsi="GHEA Grapalat"/>
                <w:color w:val="000000"/>
              </w:rPr>
              <w:t>__________</w:t>
            </w:r>
            <w:r w:rsidRPr="00562671">
              <w:rPr>
                <w:rFonts w:ascii="GHEA Grapalat" w:hAnsi="GHEA Grapalat"/>
                <w:color w:val="000000"/>
              </w:rPr>
              <w:t>_</w:t>
            </w:r>
            <w:r w:rsidRPr="009F3DC7">
              <w:rPr>
                <w:rFonts w:ascii="GHEA Grapalat" w:hAnsi="GHEA Grapalat"/>
                <w:color w:val="000000"/>
              </w:rPr>
              <w:t>____________</w:t>
            </w:r>
          </w:p>
        </w:tc>
      </w:tr>
    </w:tbl>
    <w:p w14:paraId="608D475F" w14:textId="77777777" w:rsidR="00BB28C8" w:rsidRPr="009F3DC7" w:rsidRDefault="00BB28C8" w:rsidP="00BB28C8">
      <w:pPr>
        <w:widowControl w:val="0"/>
        <w:spacing w:after="160" w:line="360" w:lineRule="auto"/>
        <w:ind w:firstLine="567"/>
        <w:rPr>
          <w:rFonts w:ascii="GHEA Grapalat" w:hAnsi="GHEA Grapalat"/>
          <w:iCs/>
          <w:color w:val="000000"/>
        </w:rPr>
      </w:pPr>
    </w:p>
    <w:p w14:paraId="26F7FFD9" w14:textId="77777777"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14:paraId="131EF6BC" w14:textId="77777777"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 xml:space="preserve">СДАЧИ-ПРИЕМКИ РЕЗУЛЬТАТОВ ИСПОЛНЕНИЯ ДОГОВОРА </w:t>
      </w:r>
      <w:r w:rsidRPr="004F6CFB">
        <w:rPr>
          <w:rFonts w:ascii="GHEA Grapalat" w:hAnsi="GHEA Grapalat"/>
          <w:b/>
          <w:color w:val="000000"/>
        </w:rPr>
        <w:br/>
      </w:r>
      <w:r w:rsidRPr="009F3DC7">
        <w:rPr>
          <w:rFonts w:ascii="GHEA Grapalat" w:hAnsi="GHEA Grapalat"/>
          <w:b/>
          <w:color w:val="000000"/>
        </w:rPr>
        <w:t>ИЛИ ЕГО ЧАСТИ</w:t>
      </w:r>
    </w:p>
    <w:p w14:paraId="25EC480A" w14:textId="77777777" w:rsidR="00BB28C8" w:rsidRPr="009F3DC7" w:rsidRDefault="00BB28C8" w:rsidP="00BB28C8">
      <w:pPr>
        <w:pStyle w:val="a3"/>
        <w:widowControl w:val="0"/>
        <w:spacing w:after="160"/>
        <w:ind w:firstLine="567"/>
        <w:jc w:val="center"/>
        <w:rPr>
          <w:rFonts w:ascii="GHEA Grapalat" w:hAnsi="GHEA Grapalat"/>
          <w:b/>
          <w:bCs/>
          <w:iCs/>
          <w:sz w:val="24"/>
          <w:szCs w:val="24"/>
        </w:rPr>
      </w:pPr>
    </w:p>
    <w:p w14:paraId="749474E2" w14:textId="77777777" w:rsidR="00BB28C8" w:rsidRPr="00EF1C40" w:rsidRDefault="00BB28C8" w:rsidP="00BB28C8">
      <w:pPr>
        <w:pStyle w:val="a3"/>
        <w:widowControl w:val="0"/>
        <w:spacing w:after="160"/>
        <w:ind w:firstLine="567"/>
        <w:rPr>
          <w:rFonts w:ascii="GHEA Grapalat" w:hAnsi="GHEA Grapalat"/>
          <w:sz w:val="24"/>
          <w:szCs w:val="24"/>
        </w:rPr>
      </w:pPr>
      <w:r w:rsidRPr="009F3DC7">
        <w:rPr>
          <w:rFonts w:ascii="GHEA Grapalat" w:hAnsi="GHEA Grapalat"/>
          <w:sz w:val="24"/>
          <w:szCs w:val="24"/>
        </w:rPr>
        <w:t xml:space="preserve">" </w:t>
      </w:r>
      <w:r w:rsidRPr="00EF1C40">
        <w:rPr>
          <w:rFonts w:ascii="GHEA Grapalat" w:hAnsi="GHEA Grapalat"/>
          <w:sz w:val="24"/>
          <w:szCs w:val="24"/>
        </w:rPr>
        <w:tab/>
      </w:r>
      <w:r w:rsidRPr="009F3DC7">
        <w:rPr>
          <w:rFonts w:ascii="GHEA Grapalat" w:hAnsi="GHEA Grapalat"/>
          <w:sz w:val="24"/>
          <w:szCs w:val="24"/>
        </w:rPr>
        <w:t xml:space="preserve">" " </w:t>
      </w:r>
      <w:r w:rsidRPr="00EF1C40">
        <w:rPr>
          <w:rFonts w:ascii="GHEA Grapalat" w:hAnsi="GHEA Grapalat"/>
          <w:sz w:val="24"/>
          <w:szCs w:val="24"/>
        </w:rPr>
        <w:tab/>
      </w:r>
      <w:r w:rsidRPr="009F3DC7">
        <w:rPr>
          <w:rFonts w:ascii="GHEA Grapalat" w:hAnsi="GHEA Grapalat"/>
          <w:sz w:val="24"/>
          <w:szCs w:val="24"/>
        </w:rPr>
        <w:t>" 20</w:t>
      </w:r>
      <w:r w:rsidRPr="00EF1C40">
        <w:rPr>
          <w:rFonts w:ascii="GHEA Grapalat" w:hAnsi="GHEA Grapalat"/>
          <w:sz w:val="24"/>
          <w:szCs w:val="24"/>
        </w:rPr>
        <w:tab/>
      </w:r>
      <w:r w:rsidRPr="009F3DC7">
        <w:rPr>
          <w:rFonts w:ascii="GHEA Grapalat" w:hAnsi="GHEA Grapalat"/>
          <w:sz w:val="24"/>
          <w:szCs w:val="24"/>
        </w:rPr>
        <w:t>г.</w:t>
      </w:r>
    </w:p>
    <w:p w14:paraId="7E54E65A" w14:textId="77777777" w:rsidR="00BB28C8" w:rsidRPr="009F3DC7" w:rsidRDefault="00BB28C8" w:rsidP="00BB28C8">
      <w:pPr>
        <w:pStyle w:val="af4"/>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w:t>
      </w:r>
      <w:r>
        <w:rPr>
          <w:rFonts w:ascii="GHEA Grapalat" w:hAnsi="GHEA Grapalat"/>
          <w:color w:val="000000"/>
        </w:rPr>
        <w:t>говор)</w:t>
      </w:r>
      <w:r w:rsidRPr="004F6CFB">
        <w:rPr>
          <w:rFonts w:ascii="GHEA Grapalat" w:hAnsi="GHEA Grapalat"/>
          <w:color w:val="000000"/>
        </w:rPr>
        <w:t xml:space="preserve"> </w:t>
      </w:r>
      <w:r>
        <w:rPr>
          <w:rFonts w:ascii="GHEA Grapalat" w:hAnsi="GHEA Grapalat"/>
          <w:color w:val="000000"/>
        </w:rPr>
        <w:t>________</w:t>
      </w:r>
      <w:r w:rsidRPr="009F3DC7">
        <w:rPr>
          <w:rFonts w:ascii="GHEA Grapalat" w:hAnsi="GHEA Grapalat"/>
          <w:color w:val="000000"/>
        </w:rPr>
        <w:t>_____________________</w:t>
      </w:r>
    </w:p>
    <w:p w14:paraId="1A160C66" w14:textId="77777777" w:rsidR="00BB28C8" w:rsidRPr="009F3DC7" w:rsidRDefault="00BB28C8" w:rsidP="00BB28C8">
      <w:pPr>
        <w:pStyle w:val="af4"/>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w:t>
      </w:r>
      <w:r>
        <w:rPr>
          <w:rFonts w:ascii="GHEA Grapalat" w:hAnsi="GHEA Grapalat"/>
          <w:color w:val="000000"/>
        </w:rPr>
        <w:t>__</w:t>
      </w:r>
      <w:r w:rsidRPr="004F6CFB">
        <w:rPr>
          <w:rFonts w:ascii="GHEA Grapalat" w:hAnsi="GHEA Grapalat"/>
          <w:color w:val="000000"/>
        </w:rPr>
        <w:t>_</w:t>
      </w:r>
      <w:r w:rsidRPr="009F3DC7">
        <w:rPr>
          <w:rFonts w:ascii="GHEA Grapalat" w:hAnsi="GHEA Grapalat"/>
          <w:color w:val="000000"/>
        </w:rPr>
        <w:t>___" "__________</w:t>
      </w:r>
      <w:r w:rsidRPr="004F6CFB">
        <w:rPr>
          <w:rFonts w:ascii="GHEA Grapalat" w:hAnsi="GHEA Grapalat"/>
          <w:color w:val="000000"/>
        </w:rPr>
        <w:t>_______</w:t>
      </w:r>
      <w:r w:rsidRPr="009F3DC7">
        <w:rPr>
          <w:rFonts w:ascii="GHEA Grapalat" w:hAnsi="GHEA Grapalat"/>
          <w:color w:val="000000"/>
        </w:rPr>
        <w:t>________" 20</w:t>
      </w:r>
      <w:r w:rsidRPr="004F6CFB">
        <w:rPr>
          <w:rFonts w:ascii="GHEA Grapalat" w:hAnsi="GHEA Grapalat"/>
          <w:color w:val="000000"/>
        </w:rPr>
        <w:tab/>
      </w:r>
      <w:r w:rsidRPr="009F3DC7">
        <w:rPr>
          <w:rFonts w:ascii="GHEA Grapalat" w:hAnsi="GHEA Grapalat"/>
          <w:color w:val="000000"/>
        </w:rPr>
        <w:t>г.</w:t>
      </w:r>
    </w:p>
    <w:p w14:paraId="5AE668B7" w14:textId="77777777" w:rsidR="00BB28C8" w:rsidRPr="009F3DC7" w:rsidRDefault="00BB28C8" w:rsidP="00BB28C8">
      <w:pPr>
        <w:pStyle w:val="af4"/>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w:t>
      </w:r>
      <w:r w:rsidRPr="004F6CFB">
        <w:rPr>
          <w:rFonts w:ascii="GHEA Grapalat" w:hAnsi="GHEA Grapalat"/>
          <w:color w:val="000000"/>
        </w:rPr>
        <w:t>___________________________________________</w:t>
      </w:r>
      <w:r w:rsidRPr="009F3DC7">
        <w:rPr>
          <w:rFonts w:ascii="GHEA Grapalat" w:hAnsi="GHEA Grapalat"/>
          <w:color w:val="000000"/>
        </w:rPr>
        <w:t>________</w:t>
      </w:r>
    </w:p>
    <w:p w14:paraId="544C0F25" w14:textId="77777777" w:rsidR="00BB28C8" w:rsidRPr="00EF1C40" w:rsidRDefault="00BB28C8" w:rsidP="00BB28C8">
      <w:pPr>
        <w:widowControl w:val="0"/>
        <w:tabs>
          <w:tab w:val="left" w:pos="6804"/>
          <w:tab w:val="left" w:pos="779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4F6CFB">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4F6CFB">
        <w:rPr>
          <w:rFonts w:ascii="GHEA Grapalat" w:hAnsi="GHEA Grapalat"/>
          <w:color w:val="000000"/>
        </w:rPr>
        <w:tab/>
      </w:r>
      <w:r w:rsidRPr="009F3DC7">
        <w:rPr>
          <w:rFonts w:ascii="GHEA Grapalat" w:hAnsi="GHEA Grapalat"/>
          <w:color w:val="000000"/>
        </w:rPr>
        <w:t>" 20</w:t>
      </w:r>
      <w:r w:rsidRPr="00EF1C40">
        <w:rPr>
          <w:rFonts w:ascii="GHEA Grapalat" w:hAnsi="GHEA Grapalat"/>
          <w:color w:val="000000"/>
        </w:rPr>
        <w:tab/>
      </w:r>
      <w:r w:rsidRPr="009F3DC7">
        <w:rPr>
          <w:rFonts w:ascii="GHEA Grapalat" w:hAnsi="GHEA Grapalat"/>
          <w:color w:val="000000"/>
        </w:rPr>
        <w:t>г., составили настоящий акт о следующем:</w:t>
      </w:r>
    </w:p>
    <w:p w14:paraId="04EDD00B" w14:textId="77777777" w:rsidR="00BB28C8" w:rsidRPr="00EF1C40" w:rsidRDefault="00BB28C8" w:rsidP="00BB28C8">
      <w:pPr>
        <w:widowControl w:val="0"/>
        <w:tabs>
          <w:tab w:val="left" w:pos="6804"/>
          <w:tab w:val="left" w:pos="7797"/>
          <w:tab w:val="left" w:pos="8789"/>
        </w:tabs>
        <w:spacing w:after="160" w:line="360" w:lineRule="auto"/>
        <w:ind w:firstLine="567"/>
        <w:jc w:val="both"/>
        <w:rPr>
          <w:rFonts w:ascii="GHEA Grapalat" w:hAnsi="GHEA Grapalat" w:cs="Sylfaen"/>
          <w:iCs/>
        </w:rPr>
      </w:pPr>
    </w:p>
    <w:p w14:paraId="3252E20E" w14:textId="77777777" w:rsidR="00BB28C8" w:rsidRPr="009F3DC7" w:rsidRDefault="00BB28C8" w:rsidP="00BB28C8">
      <w:pPr>
        <w:widowControl w:val="0"/>
        <w:spacing w:after="160" w:line="360" w:lineRule="auto"/>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4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38"/>
        <w:gridCol w:w="1802"/>
        <w:gridCol w:w="1215"/>
        <w:gridCol w:w="1743"/>
        <w:gridCol w:w="1234"/>
        <w:gridCol w:w="1271"/>
        <w:gridCol w:w="1175"/>
      </w:tblGrid>
      <w:tr w:rsidR="00BB28C8" w:rsidRPr="00EF1C40" w14:paraId="6C6A4EE3" w14:textId="77777777" w:rsidTr="003D2146">
        <w:trPr>
          <w:jc w:val="center"/>
        </w:trPr>
        <w:tc>
          <w:tcPr>
            <w:tcW w:w="357" w:type="dxa"/>
            <w:vMerge w:val="restart"/>
            <w:shd w:val="clear" w:color="auto" w:fill="auto"/>
            <w:vAlign w:val="center"/>
          </w:tcPr>
          <w:p w14:paraId="30B7056F" w14:textId="77777777" w:rsidR="00BB28C8" w:rsidRPr="00EF1C40" w:rsidRDefault="00BB28C8" w:rsidP="003D2146">
            <w:pPr>
              <w:pStyle w:val="af4"/>
              <w:widowControl w:val="0"/>
              <w:spacing w:before="0" w:beforeAutospacing="0" w:after="120" w:afterAutospacing="0"/>
              <w:ind w:firstLine="567"/>
              <w:jc w:val="center"/>
              <w:rPr>
                <w:rFonts w:ascii="GHEA Grapalat" w:hAnsi="GHEA Grapalat"/>
                <w:sz w:val="16"/>
                <w:szCs w:val="16"/>
              </w:rPr>
            </w:pPr>
            <w:r w:rsidRPr="00EF1C40">
              <w:rPr>
                <w:rFonts w:ascii="GHEA Grapalat" w:hAnsi="GHEA Grapalat"/>
                <w:sz w:val="16"/>
                <w:szCs w:val="16"/>
              </w:rPr>
              <w:t>№</w:t>
            </w:r>
          </w:p>
        </w:tc>
        <w:tc>
          <w:tcPr>
            <w:tcW w:w="11051" w:type="dxa"/>
            <w:gridSpan w:val="8"/>
            <w:shd w:val="clear" w:color="auto" w:fill="auto"/>
            <w:vAlign w:val="center"/>
          </w:tcPr>
          <w:p w14:paraId="78583EB3" w14:textId="77777777" w:rsidR="00BB28C8" w:rsidRPr="00EF1C40"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EF1C40">
              <w:rPr>
                <w:rFonts w:ascii="GHEA Grapalat" w:hAnsi="GHEA Grapalat"/>
                <w:sz w:val="16"/>
                <w:szCs w:val="16"/>
              </w:rPr>
              <w:t>Выполненные работы</w:t>
            </w:r>
          </w:p>
        </w:tc>
      </w:tr>
      <w:tr w:rsidR="00BB28C8" w:rsidRPr="00EF1C40" w14:paraId="46070588" w14:textId="77777777" w:rsidTr="003D2146">
        <w:trPr>
          <w:jc w:val="center"/>
        </w:trPr>
        <w:tc>
          <w:tcPr>
            <w:tcW w:w="357" w:type="dxa"/>
            <w:vMerge/>
            <w:shd w:val="clear" w:color="auto" w:fill="auto"/>
          </w:tcPr>
          <w:p w14:paraId="45615007" w14:textId="77777777" w:rsidR="00BB28C8" w:rsidRPr="00EF1C40" w:rsidRDefault="00BB28C8" w:rsidP="003D2146">
            <w:pPr>
              <w:pStyle w:val="af4"/>
              <w:widowControl w:val="0"/>
              <w:spacing w:before="0" w:beforeAutospacing="0" w:after="120" w:afterAutospacing="0"/>
              <w:ind w:firstLine="567"/>
              <w:jc w:val="center"/>
              <w:rPr>
                <w:rFonts w:ascii="GHEA Grapalat" w:hAnsi="GHEA Grapalat"/>
                <w:sz w:val="16"/>
                <w:szCs w:val="16"/>
              </w:rPr>
            </w:pPr>
          </w:p>
        </w:tc>
        <w:tc>
          <w:tcPr>
            <w:tcW w:w="1173" w:type="dxa"/>
            <w:vMerge w:val="restart"/>
            <w:shd w:val="clear" w:color="auto" w:fill="auto"/>
            <w:vAlign w:val="center"/>
          </w:tcPr>
          <w:p w14:paraId="4147F63B" w14:textId="77777777" w:rsidR="00BB28C8" w:rsidRPr="00EF1C40" w:rsidRDefault="00BB28C8" w:rsidP="003D2146">
            <w:pPr>
              <w:pStyle w:val="af4"/>
              <w:widowControl w:val="0"/>
              <w:spacing w:before="0" w:beforeAutospacing="0" w:after="120" w:afterAutospacing="0"/>
              <w:ind w:left="-73" w:right="-20"/>
              <w:jc w:val="center"/>
              <w:rPr>
                <w:rFonts w:ascii="GHEA Grapalat" w:hAnsi="GHEA Grapalat"/>
                <w:sz w:val="16"/>
                <w:szCs w:val="16"/>
              </w:rPr>
            </w:pPr>
            <w:r w:rsidRPr="00EF1C40">
              <w:rPr>
                <w:rFonts w:ascii="GHEA Grapalat" w:hAnsi="GHEA Grapalat"/>
                <w:sz w:val="16"/>
                <w:szCs w:val="16"/>
              </w:rPr>
              <w:t>наименование</w:t>
            </w:r>
          </w:p>
        </w:tc>
        <w:tc>
          <w:tcPr>
            <w:tcW w:w="1438" w:type="dxa"/>
            <w:vMerge w:val="restart"/>
            <w:shd w:val="clear" w:color="auto" w:fill="auto"/>
            <w:vAlign w:val="center"/>
          </w:tcPr>
          <w:p w14:paraId="00BE1F89" w14:textId="77777777"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краткое изложение технической характеристики</w:t>
            </w:r>
          </w:p>
        </w:tc>
        <w:tc>
          <w:tcPr>
            <w:tcW w:w="3017" w:type="dxa"/>
            <w:gridSpan w:val="2"/>
            <w:shd w:val="clear" w:color="auto" w:fill="auto"/>
            <w:vAlign w:val="center"/>
          </w:tcPr>
          <w:p w14:paraId="18CC860A" w14:textId="77777777"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количественный показатель</w:t>
            </w:r>
          </w:p>
        </w:tc>
        <w:tc>
          <w:tcPr>
            <w:tcW w:w="2977" w:type="dxa"/>
            <w:gridSpan w:val="2"/>
            <w:shd w:val="clear" w:color="auto" w:fill="auto"/>
            <w:vAlign w:val="center"/>
          </w:tcPr>
          <w:p w14:paraId="793EFB1B" w14:textId="77777777"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срок исполнения</w:t>
            </w:r>
          </w:p>
        </w:tc>
        <w:tc>
          <w:tcPr>
            <w:tcW w:w="1271" w:type="dxa"/>
            <w:vMerge w:val="restart"/>
            <w:shd w:val="clear" w:color="auto" w:fill="auto"/>
            <w:vAlign w:val="center"/>
          </w:tcPr>
          <w:p w14:paraId="00343F79" w14:textId="77777777"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сумма, подлежащая уплате (тыс.</w:t>
            </w:r>
            <w:r>
              <w:rPr>
                <w:rFonts w:ascii="Courier New" w:hAnsi="Courier New" w:cs="Courier New"/>
                <w:sz w:val="16"/>
                <w:szCs w:val="16"/>
                <w:lang w:val="en-US"/>
              </w:rPr>
              <w:t> </w:t>
            </w:r>
            <w:r w:rsidRPr="00EF1C40">
              <w:rPr>
                <w:rFonts w:ascii="GHEA Grapalat" w:hAnsi="GHEA Grapalat"/>
                <w:sz w:val="16"/>
                <w:szCs w:val="16"/>
              </w:rPr>
              <w:t>драмов)</w:t>
            </w:r>
          </w:p>
        </w:tc>
        <w:tc>
          <w:tcPr>
            <w:tcW w:w="1175" w:type="dxa"/>
            <w:vMerge w:val="restart"/>
            <w:shd w:val="clear" w:color="auto" w:fill="auto"/>
            <w:vAlign w:val="center"/>
          </w:tcPr>
          <w:p w14:paraId="6F73BC2D" w14:textId="77777777"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срок оплаты (по</w:t>
            </w:r>
            <w:r>
              <w:rPr>
                <w:rFonts w:ascii="Courier New" w:hAnsi="Courier New" w:cs="Courier New"/>
                <w:sz w:val="16"/>
                <w:szCs w:val="16"/>
                <w:lang w:val="en-US"/>
              </w:rPr>
              <w:t> </w:t>
            </w:r>
            <w:r w:rsidRPr="00EF1C40">
              <w:rPr>
                <w:rFonts w:ascii="GHEA Grapalat" w:hAnsi="GHEA Grapalat"/>
                <w:sz w:val="16"/>
                <w:szCs w:val="16"/>
              </w:rPr>
              <w:t>графику оплаты)</w:t>
            </w:r>
          </w:p>
        </w:tc>
      </w:tr>
      <w:tr w:rsidR="00BB28C8" w:rsidRPr="00EF1C40" w14:paraId="75AB8588" w14:textId="77777777" w:rsidTr="003D2146">
        <w:trPr>
          <w:trHeight w:val="1105"/>
          <w:jc w:val="center"/>
        </w:trPr>
        <w:tc>
          <w:tcPr>
            <w:tcW w:w="357" w:type="dxa"/>
            <w:vMerge/>
            <w:tcBorders>
              <w:bottom w:val="single" w:sz="4" w:space="0" w:color="auto"/>
            </w:tcBorders>
            <w:shd w:val="clear" w:color="auto" w:fill="auto"/>
          </w:tcPr>
          <w:p w14:paraId="166C0BF3" w14:textId="77777777" w:rsidR="00BB28C8" w:rsidRPr="00EF1C40" w:rsidRDefault="00BB28C8" w:rsidP="003D2146">
            <w:pPr>
              <w:pStyle w:val="af4"/>
              <w:widowControl w:val="0"/>
              <w:spacing w:before="0" w:beforeAutospacing="0" w:after="120" w:afterAutospacing="0"/>
              <w:ind w:firstLine="567"/>
              <w:jc w:val="center"/>
              <w:rPr>
                <w:rFonts w:ascii="GHEA Grapalat" w:hAnsi="GHEA Grapalat"/>
                <w:sz w:val="16"/>
                <w:szCs w:val="16"/>
              </w:rPr>
            </w:pPr>
          </w:p>
        </w:tc>
        <w:tc>
          <w:tcPr>
            <w:tcW w:w="1173" w:type="dxa"/>
            <w:vMerge/>
            <w:tcBorders>
              <w:bottom w:val="single" w:sz="4" w:space="0" w:color="auto"/>
            </w:tcBorders>
            <w:shd w:val="clear" w:color="auto" w:fill="auto"/>
            <w:vAlign w:val="center"/>
          </w:tcPr>
          <w:p w14:paraId="4A131F13" w14:textId="77777777"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438" w:type="dxa"/>
            <w:vMerge/>
            <w:tcBorders>
              <w:bottom w:val="single" w:sz="4" w:space="0" w:color="auto"/>
            </w:tcBorders>
            <w:shd w:val="clear" w:color="auto" w:fill="auto"/>
            <w:vAlign w:val="center"/>
          </w:tcPr>
          <w:p w14:paraId="5A9C05C6" w14:textId="77777777"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802" w:type="dxa"/>
            <w:tcBorders>
              <w:bottom w:val="single" w:sz="4" w:space="0" w:color="auto"/>
            </w:tcBorders>
            <w:shd w:val="clear" w:color="auto" w:fill="auto"/>
            <w:vAlign w:val="center"/>
          </w:tcPr>
          <w:p w14:paraId="2E967005" w14:textId="77777777"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15" w:type="dxa"/>
            <w:tcBorders>
              <w:bottom w:val="single" w:sz="4" w:space="0" w:color="auto"/>
            </w:tcBorders>
            <w:shd w:val="clear" w:color="auto" w:fill="auto"/>
            <w:vAlign w:val="center"/>
          </w:tcPr>
          <w:p w14:paraId="5C5449A7" w14:textId="77777777"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фактический</w:t>
            </w:r>
          </w:p>
        </w:tc>
        <w:tc>
          <w:tcPr>
            <w:tcW w:w="1743" w:type="dxa"/>
            <w:tcBorders>
              <w:bottom w:val="single" w:sz="4" w:space="0" w:color="auto"/>
            </w:tcBorders>
            <w:shd w:val="clear" w:color="auto" w:fill="auto"/>
            <w:vAlign w:val="center"/>
          </w:tcPr>
          <w:p w14:paraId="289A83B4" w14:textId="77777777"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34" w:type="dxa"/>
            <w:tcBorders>
              <w:bottom w:val="single" w:sz="4" w:space="0" w:color="auto"/>
            </w:tcBorders>
            <w:shd w:val="clear" w:color="auto" w:fill="auto"/>
            <w:vAlign w:val="center"/>
          </w:tcPr>
          <w:p w14:paraId="4ABB69C8" w14:textId="77777777"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фактический</w:t>
            </w:r>
          </w:p>
        </w:tc>
        <w:tc>
          <w:tcPr>
            <w:tcW w:w="1271" w:type="dxa"/>
            <w:vMerge/>
            <w:tcBorders>
              <w:bottom w:val="single" w:sz="4" w:space="0" w:color="auto"/>
            </w:tcBorders>
            <w:shd w:val="clear" w:color="auto" w:fill="auto"/>
            <w:vAlign w:val="center"/>
          </w:tcPr>
          <w:p w14:paraId="12D5EBE2" w14:textId="77777777"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175" w:type="dxa"/>
            <w:vMerge/>
            <w:tcBorders>
              <w:bottom w:val="single" w:sz="4" w:space="0" w:color="auto"/>
            </w:tcBorders>
            <w:shd w:val="clear" w:color="auto" w:fill="auto"/>
            <w:vAlign w:val="center"/>
          </w:tcPr>
          <w:p w14:paraId="33C708DB" w14:textId="77777777"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r>
      <w:tr w:rsidR="00BB28C8" w:rsidRPr="00EF1C40" w14:paraId="333041A8" w14:textId="77777777" w:rsidTr="003D2146">
        <w:trPr>
          <w:jc w:val="center"/>
        </w:trPr>
        <w:tc>
          <w:tcPr>
            <w:tcW w:w="357" w:type="dxa"/>
            <w:shd w:val="clear" w:color="auto" w:fill="auto"/>
            <w:vAlign w:val="center"/>
          </w:tcPr>
          <w:p w14:paraId="502EB9A7" w14:textId="77777777" w:rsidR="00BB28C8" w:rsidRPr="00EF1C40" w:rsidRDefault="00BB28C8" w:rsidP="003D2146">
            <w:pPr>
              <w:pStyle w:val="af4"/>
              <w:widowControl w:val="0"/>
              <w:spacing w:before="0" w:beforeAutospacing="0" w:after="120" w:afterAutospacing="0"/>
              <w:ind w:firstLine="567"/>
              <w:jc w:val="center"/>
              <w:rPr>
                <w:rFonts w:ascii="GHEA Grapalat" w:hAnsi="GHEA Grapalat"/>
                <w:sz w:val="16"/>
                <w:szCs w:val="16"/>
              </w:rPr>
            </w:pPr>
          </w:p>
        </w:tc>
        <w:tc>
          <w:tcPr>
            <w:tcW w:w="1173" w:type="dxa"/>
            <w:shd w:val="clear" w:color="auto" w:fill="auto"/>
            <w:vAlign w:val="center"/>
          </w:tcPr>
          <w:p w14:paraId="2B951043" w14:textId="77777777"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438" w:type="dxa"/>
            <w:shd w:val="clear" w:color="auto" w:fill="auto"/>
            <w:vAlign w:val="center"/>
          </w:tcPr>
          <w:p w14:paraId="109DB6F4" w14:textId="77777777"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802" w:type="dxa"/>
            <w:shd w:val="clear" w:color="auto" w:fill="auto"/>
            <w:vAlign w:val="center"/>
          </w:tcPr>
          <w:p w14:paraId="0D80759A" w14:textId="77777777"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215" w:type="dxa"/>
            <w:shd w:val="clear" w:color="auto" w:fill="auto"/>
            <w:vAlign w:val="center"/>
          </w:tcPr>
          <w:p w14:paraId="142C48F3" w14:textId="77777777"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743" w:type="dxa"/>
            <w:shd w:val="clear" w:color="auto" w:fill="auto"/>
            <w:vAlign w:val="center"/>
          </w:tcPr>
          <w:p w14:paraId="01F74801" w14:textId="77777777"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234" w:type="dxa"/>
            <w:shd w:val="clear" w:color="auto" w:fill="auto"/>
            <w:vAlign w:val="center"/>
          </w:tcPr>
          <w:p w14:paraId="06920AE9" w14:textId="77777777"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271" w:type="dxa"/>
            <w:shd w:val="clear" w:color="auto" w:fill="auto"/>
            <w:vAlign w:val="center"/>
          </w:tcPr>
          <w:p w14:paraId="2BB93722" w14:textId="77777777"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175" w:type="dxa"/>
            <w:shd w:val="clear" w:color="auto" w:fill="auto"/>
            <w:vAlign w:val="center"/>
          </w:tcPr>
          <w:p w14:paraId="7B84DD71" w14:textId="77777777"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r>
      <w:tr w:rsidR="00BB28C8" w:rsidRPr="00EF1C40" w14:paraId="6F58E88A" w14:textId="77777777" w:rsidTr="003D2146">
        <w:trPr>
          <w:jc w:val="center"/>
        </w:trPr>
        <w:tc>
          <w:tcPr>
            <w:tcW w:w="357" w:type="dxa"/>
            <w:shd w:val="clear" w:color="auto" w:fill="auto"/>
          </w:tcPr>
          <w:p w14:paraId="5D53A72A" w14:textId="77777777" w:rsidR="00BB28C8" w:rsidRPr="00EF1C40" w:rsidRDefault="00BB28C8" w:rsidP="003D2146">
            <w:pPr>
              <w:pStyle w:val="af4"/>
              <w:widowControl w:val="0"/>
              <w:spacing w:before="0" w:beforeAutospacing="0" w:after="120" w:afterAutospacing="0"/>
              <w:ind w:firstLine="567"/>
              <w:jc w:val="center"/>
              <w:rPr>
                <w:rFonts w:ascii="GHEA Grapalat" w:hAnsi="GHEA Grapalat"/>
                <w:sz w:val="16"/>
                <w:szCs w:val="16"/>
              </w:rPr>
            </w:pPr>
          </w:p>
        </w:tc>
        <w:tc>
          <w:tcPr>
            <w:tcW w:w="1173" w:type="dxa"/>
            <w:shd w:val="clear" w:color="auto" w:fill="auto"/>
          </w:tcPr>
          <w:p w14:paraId="6D40EDFE" w14:textId="77777777"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438" w:type="dxa"/>
            <w:shd w:val="clear" w:color="auto" w:fill="auto"/>
          </w:tcPr>
          <w:p w14:paraId="6EF70D26" w14:textId="77777777"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802" w:type="dxa"/>
            <w:shd w:val="clear" w:color="auto" w:fill="auto"/>
          </w:tcPr>
          <w:p w14:paraId="16C06FF5" w14:textId="77777777"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215" w:type="dxa"/>
            <w:shd w:val="clear" w:color="auto" w:fill="auto"/>
          </w:tcPr>
          <w:p w14:paraId="6F93B4EF" w14:textId="77777777"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743" w:type="dxa"/>
            <w:shd w:val="clear" w:color="auto" w:fill="auto"/>
          </w:tcPr>
          <w:p w14:paraId="1091381A" w14:textId="77777777"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234" w:type="dxa"/>
            <w:shd w:val="clear" w:color="auto" w:fill="auto"/>
          </w:tcPr>
          <w:p w14:paraId="2E21F9EA" w14:textId="77777777"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271" w:type="dxa"/>
            <w:shd w:val="clear" w:color="auto" w:fill="auto"/>
          </w:tcPr>
          <w:p w14:paraId="687D4FE3" w14:textId="77777777"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175" w:type="dxa"/>
            <w:shd w:val="clear" w:color="auto" w:fill="auto"/>
          </w:tcPr>
          <w:p w14:paraId="2A6E950D" w14:textId="77777777"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r>
    </w:tbl>
    <w:p w14:paraId="40DDE7A6" w14:textId="77777777" w:rsidR="00BB28C8" w:rsidRPr="00EF1C40" w:rsidRDefault="00BB28C8" w:rsidP="00BB28C8">
      <w:pPr>
        <w:widowControl w:val="0"/>
        <w:spacing w:after="160" w:line="360" w:lineRule="auto"/>
        <w:ind w:firstLine="567"/>
        <w:jc w:val="both"/>
        <w:rPr>
          <w:rFonts w:ascii="GHEA Grapalat" w:hAnsi="GHEA Grapalat" w:cs="Arial"/>
          <w:iCs/>
          <w:color w:val="000000"/>
          <w:lang w:val="en-US"/>
        </w:rPr>
      </w:pPr>
    </w:p>
    <w:p w14:paraId="1C0CAC57" w14:textId="77777777"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2D3C41B3" w14:textId="77777777" w:rsidR="00BB28C8" w:rsidRPr="00744E7F" w:rsidRDefault="00BB28C8" w:rsidP="00BB28C8">
      <w:pPr>
        <w:widowControl w:val="0"/>
        <w:spacing w:after="160" w:line="360" w:lineRule="auto"/>
        <w:ind w:firstLine="567"/>
        <w:rPr>
          <w:rFonts w:ascii="GHEA Grapalat" w:hAnsi="GHEA Grapalat"/>
          <w:iCs/>
          <w:snapToGrid w:val="0"/>
          <w:color w:val="000000"/>
        </w:rPr>
      </w:pPr>
    </w:p>
    <w:tbl>
      <w:tblPr>
        <w:tblStyle w:val="25"/>
        <w:tblW w:w="9704" w:type="dxa"/>
        <w:tblLook w:val="0000" w:firstRow="0" w:lastRow="0" w:firstColumn="0" w:lastColumn="0" w:noHBand="0" w:noVBand="0"/>
      </w:tblPr>
      <w:tblGrid>
        <w:gridCol w:w="4852"/>
        <w:gridCol w:w="4852"/>
      </w:tblGrid>
      <w:tr w:rsidR="00BB28C8" w:rsidRPr="009F3DC7" w14:paraId="4889C854" w14:textId="77777777" w:rsidTr="003D2146">
        <w:trPr>
          <w:trHeight w:val="266"/>
        </w:trPr>
        <w:tc>
          <w:tcPr>
            <w:tcW w:w="0" w:type="auto"/>
          </w:tcPr>
          <w:p w14:paraId="7BB13D6D" w14:textId="77777777"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tcPr>
          <w:p w14:paraId="598E70CA" w14:textId="77777777"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Работу принял</w:t>
            </w:r>
          </w:p>
        </w:tc>
      </w:tr>
      <w:tr w:rsidR="00BB28C8" w:rsidRPr="009F3DC7" w14:paraId="061C9D63" w14:textId="77777777" w:rsidTr="003D2146">
        <w:trPr>
          <w:trHeight w:val="473"/>
        </w:trPr>
        <w:tc>
          <w:tcPr>
            <w:tcW w:w="0" w:type="auto"/>
          </w:tcPr>
          <w:p w14:paraId="68D71B46" w14:textId="77777777" w:rsidR="00BB28C8" w:rsidRPr="00EF1C40" w:rsidRDefault="00BB28C8" w:rsidP="003D2146">
            <w:pPr>
              <w:widowControl w:val="0"/>
              <w:ind w:firstLine="19"/>
              <w:jc w:val="center"/>
              <w:rPr>
                <w:rFonts w:ascii="GHEA Grapalat" w:hAnsi="GHEA Grapalat"/>
                <w:iCs/>
                <w:lang w:val="en-US"/>
              </w:rPr>
            </w:pPr>
            <w:r>
              <w:rPr>
                <w:rFonts w:ascii="GHEA Grapalat" w:hAnsi="GHEA Grapalat"/>
              </w:rPr>
              <w:t>___________________________</w:t>
            </w:r>
          </w:p>
          <w:p w14:paraId="1F3E47B0" w14:textId="77777777"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 xml:space="preserve">подпись </w:t>
            </w:r>
          </w:p>
        </w:tc>
        <w:tc>
          <w:tcPr>
            <w:tcW w:w="0" w:type="auto"/>
          </w:tcPr>
          <w:p w14:paraId="3350FD0F" w14:textId="77777777" w:rsidR="00BB28C8" w:rsidRPr="009F3DC7" w:rsidRDefault="00BB28C8" w:rsidP="003D2146">
            <w:pPr>
              <w:widowControl w:val="0"/>
              <w:ind w:firstLine="19"/>
              <w:jc w:val="center"/>
              <w:rPr>
                <w:rFonts w:ascii="GHEA Grapalat" w:hAnsi="GHEA Grapalat"/>
                <w:iCs/>
              </w:rPr>
            </w:pPr>
            <w:r w:rsidRPr="009F3DC7">
              <w:rPr>
                <w:rFonts w:ascii="GHEA Grapalat" w:hAnsi="GHEA Grapalat"/>
              </w:rPr>
              <w:t>___________________________</w:t>
            </w:r>
          </w:p>
          <w:p w14:paraId="45090549" w14:textId="77777777"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 xml:space="preserve">подпись </w:t>
            </w:r>
          </w:p>
        </w:tc>
      </w:tr>
      <w:tr w:rsidR="00BB28C8" w:rsidRPr="009F3DC7" w14:paraId="1F4067A7" w14:textId="77777777" w:rsidTr="003D2146">
        <w:trPr>
          <w:trHeight w:val="503"/>
        </w:trPr>
        <w:tc>
          <w:tcPr>
            <w:tcW w:w="0" w:type="auto"/>
          </w:tcPr>
          <w:p w14:paraId="12CE869B" w14:textId="77777777" w:rsidR="00BB28C8" w:rsidRPr="009F3DC7" w:rsidRDefault="00BB28C8" w:rsidP="003D2146">
            <w:pPr>
              <w:widowControl w:val="0"/>
              <w:ind w:firstLine="19"/>
              <w:jc w:val="center"/>
              <w:rPr>
                <w:rFonts w:ascii="GHEA Grapalat" w:hAnsi="GHEA Grapalat"/>
                <w:iCs/>
              </w:rPr>
            </w:pPr>
            <w:r w:rsidRPr="009F3DC7">
              <w:rPr>
                <w:rFonts w:ascii="GHEA Grapalat" w:hAnsi="GHEA Grapalat"/>
              </w:rPr>
              <w:t xml:space="preserve">___________________________ </w:t>
            </w:r>
          </w:p>
          <w:p w14:paraId="180E9F29" w14:textId="77777777"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фамилия, имя</w:t>
            </w:r>
          </w:p>
        </w:tc>
        <w:tc>
          <w:tcPr>
            <w:tcW w:w="0" w:type="auto"/>
          </w:tcPr>
          <w:p w14:paraId="03FC99E0" w14:textId="77777777" w:rsidR="00BB28C8" w:rsidRPr="009F3DC7" w:rsidRDefault="00BB28C8" w:rsidP="003D2146">
            <w:pPr>
              <w:widowControl w:val="0"/>
              <w:ind w:firstLine="19"/>
              <w:jc w:val="center"/>
              <w:rPr>
                <w:rFonts w:ascii="GHEA Grapalat" w:hAnsi="GHEA Grapalat"/>
                <w:iCs/>
              </w:rPr>
            </w:pPr>
            <w:r w:rsidRPr="009F3DC7">
              <w:rPr>
                <w:rFonts w:ascii="GHEA Grapalat" w:hAnsi="GHEA Grapalat"/>
              </w:rPr>
              <w:t>___________________________</w:t>
            </w:r>
          </w:p>
          <w:p w14:paraId="0CA7DFC6" w14:textId="77777777"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фамилия, имя</w:t>
            </w:r>
          </w:p>
        </w:tc>
      </w:tr>
      <w:tr w:rsidR="00BB28C8" w:rsidRPr="009F3DC7" w14:paraId="21E655D4" w14:textId="77777777" w:rsidTr="003D2146">
        <w:trPr>
          <w:trHeight w:val="281"/>
        </w:trPr>
        <w:tc>
          <w:tcPr>
            <w:tcW w:w="0" w:type="auto"/>
          </w:tcPr>
          <w:p w14:paraId="04D53867" w14:textId="77777777"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М. П.</w:t>
            </w:r>
          </w:p>
        </w:tc>
        <w:tc>
          <w:tcPr>
            <w:tcW w:w="0" w:type="auto"/>
          </w:tcPr>
          <w:p w14:paraId="02E18CE1" w14:textId="77777777"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М. П.</w:t>
            </w:r>
          </w:p>
        </w:tc>
      </w:tr>
    </w:tbl>
    <w:p w14:paraId="1C776170" w14:textId="77777777" w:rsidR="00BB28C8" w:rsidRDefault="00BB28C8" w:rsidP="00BB28C8">
      <w:pPr>
        <w:widowControl w:val="0"/>
        <w:spacing w:after="160" w:line="360" w:lineRule="auto"/>
        <w:ind w:firstLine="567"/>
        <w:jc w:val="right"/>
        <w:rPr>
          <w:rFonts w:ascii="GHEA Grapalat" w:hAnsi="GHEA Grapalat" w:cs="Sylfaen"/>
          <w:b/>
        </w:rPr>
      </w:pPr>
    </w:p>
    <w:p w14:paraId="2AE1D1BE" w14:textId="77777777" w:rsidR="00BB28C8" w:rsidRDefault="00BB28C8" w:rsidP="00BB28C8">
      <w:pPr>
        <w:rPr>
          <w:rFonts w:ascii="GHEA Grapalat" w:hAnsi="GHEA Grapalat" w:cs="Sylfaen"/>
          <w:b/>
        </w:rPr>
      </w:pPr>
      <w:r>
        <w:rPr>
          <w:rFonts w:ascii="GHEA Grapalat" w:hAnsi="GHEA Grapalat" w:cs="Sylfaen"/>
          <w:b/>
        </w:rPr>
        <w:br w:type="page"/>
      </w:r>
    </w:p>
    <w:p w14:paraId="34382783" w14:textId="77777777" w:rsidR="00BB28C8" w:rsidRPr="009F3DC7" w:rsidRDefault="00BB28C8" w:rsidP="00BB28C8">
      <w:pPr>
        <w:widowControl w:val="0"/>
        <w:spacing w:after="160" w:line="360" w:lineRule="auto"/>
        <w:ind w:firstLine="567"/>
        <w:contextualSpacing/>
        <w:jc w:val="right"/>
        <w:rPr>
          <w:rFonts w:ascii="GHEA Grapalat" w:hAnsi="GHEA Grapalat" w:cs="Sylfaen"/>
          <w:i/>
        </w:rPr>
      </w:pPr>
      <w:r w:rsidRPr="009F3DC7">
        <w:rPr>
          <w:rFonts w:ascii="GHEA Grapalat" w:hAnsi="GHEA Grapalat"/>
          <w:i/>
        </w:rPr>
        <w:lastRenderedPageBreak/>
        <w:t>Приложение № 3.1</w:t>
      </w:r>
    </w:p>
    <w:p w14:paraId="69509CFC" w14:textId="77777777" w:rsidR="00BB28C8" w:rsidRPr="009F3DC7" w:rsidRDefault="00BB28C8" w:rsidP="00BB28C8">
      <w:pPr>
        <w:widowControl w:val="0"/>
        <w:spacing w:after="160" w:line="360" w:lineRule="auto"/>
        <w:ind w:firstLine="567"/>
        <w:contextualSpacing/>
        <w:jc w:val="right"/>
        <w:rPr>
          <w:rFonts w:ascii="GHEA Grapalat" w:hAnsi="GHEA Grapalat" w:cs="Sylfaen"/>
          <w:i/>
        </w:rPr>
      </w:pPr>
      <w:r w:rsidRPr="009F3DC7">
        <w:rPr>
          <w:rFonts w:ascii="GHEA Grapalat" w:hAnsi="GHEA Grapalat"/>
          <w:i/>
        </w:rPr>
        <w:t xml:space="preserve">к Договору под кодом </w:t>
      </w:r>
      <w:r w:rsidRPr="00124BE9">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E50D56">
        <w:rPr>
          <w:rFonts w:ascii="GHEA Grapalat" w:hAnsi="GHEA Grapalat"/>
          <w:i/>
        </w:rPr>
        <w:tab/>
      </w:r>
      <w:r>
        <w:rPr>
          <w:rFonts w:ascii="GHEA Grapalat" w:hAnsi="GHEA Grapalat"/>
          <w:i/>
        </w:rPr>
        <w:t xml:space="preserve">" </w:t>
      </w:r>
      <w:r w:rsidRPr="00E50D56">
        <w:rPr>
          <w:rFonts w:ascii="GHEA Grapalat" w:hAnsi="GHEA Grapalat"/>
          <w:i/>
        </w:rPr>
        <w:tab/>
      </w:r>
      <w:r>
        <w:rPr>
          <w:rFonts w:ascii="GHEA Grapalat" w:hAnsi="GHEA Grapalat"/>
          <w:i/>
        </w:rPr>
        <w:t>20</w:t>
      </w:r>
      <w:r w:rsidRPr="00E50D56">
        <w:rPr>
          <w:rFonts w:ascii="GHEA Grapalat" w:hAnsi="GHEA Grapalat"/>
          <w:i/>
        </w:rPr>
        <w:tab/>
      </w:r>
      <w:r w:rsidRPr="009F3DC7">
        <w:rPr>
          <w:rFonts w:ascii="GHEA Grapalat" w:hAnsi="GHEA Grapalat"/>
          <w:i/>
        </w:rPr>
        <w:t>г.</w:t>
      </w:r>
    </w:p>
    <w:p w14:paraId="54A36BED" w14:textId="77777777" w:rsidR="00BB28C8" w:rsidRPr="008A435E" w:rsidRDefault="00BB28C8" w:rsidP="00BB28C8">
      <w:pPr>
        <w:widowControl w:val="0"/>
        <w:tabs>
          <w:tab w:val="left" w:pos="2250"/>
        </w:tabs>
        <w:spacing w:after="160" w:line="360" w:lineRule="auto"/>
        <w:ind w:firstLine="567"/>
        <w:jc w:val="center"/>
        <w:rPr>
          <w:rFonts w:ascii="GHEA Grapalat" w:hAnsi="GHEA Grapalat" w:cs="Sylfaen"/>
          <w:bCs/>
        </w:rPr>
      </w:pPr>
      <w:r w:rsidRPr="009F3DC7">
        <w:rPr>
          <w:rFonts w:ascii="GHEA Grapalat" w:hAnsi="GHEA Grapalat"/>
        </w:rPr>
        <w:t>АКТ №</w:t>
      </w:r>
      <w:r>
        <w:rPr>
          <w:rFonts w:ascii="GHEA Grapalat" w:hAnsi="GHEA Grapalat"/>
        </w:rPr>
        <w:t xml:space="preserve"> </w:t>
      </w:r>
      <w:r w:rsidRPr="008A435E">
        <w:rPr>
          <w:rFonts w:ascii="GHEA Grapalat" w:hAnsi="GHEA Grapalat"/>
        </w:rPr>
        <w:t>______</w:t>
      </w:r>
    </w:p>
    <w:p w14:paraId="1C705105" w14:textId="77777777" w:rsidR="00BB28C8" w:rsidRPr="009F3DC7" w:rsidRDefault="00BB28C8" w:rsidP="00BB28C8">
      <w:pPr>
        <w:widowControl w:val="0"/>
        <w:tabs>
          <w:tab w:val="left" w:pos="360"/>
          <w:tab w:val="left" w:pos="540"/>
          <w:tab w:val="left" w:pos="2250"/>
        </w:tabs>
        <w:spacing w:after="160" w:line="360" w:lineRule="auto"/>
        <w:ind w:firstLine="567"/>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14:paraId="1BE0F234" w14:textId="77777777" w:rsidR="00BB28C8" w:rsidRPr="009F3DC7" w:rsidRDefault="00BB28C8" w:rsidP="00BB28C8">
      <w:pPr>
        <w:widowControl w:val="0"/>
        <w:tabs>
          <w:tab w:val="left" w:pos="360"/>
          <w:tab w:val="left" w:pos="540"/>
        </w:tabs>
        <w:spacing w:after="160" w:line="360" w:lineRule="auto"/>
        <w:ind w:firstLine="567"/>
        <w:rPr>
          <w:rFonts w:ascii="GHEA Grapalat" w:hAnsi="GHEA Grapalat" w:cs="Sylfaen"/>
        </w:rPr>
      </w:pPr>
    </w:p>
    <w:p w14:paraId="1FB87003" w14:textId="77777777"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14:paraId="01ADE2A2" w14:textId="77777777"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14:paraId="06DC1588" w14:textId="77777777"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14:paraId="4432AA1F" w14:textId="77777777"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14:paraId="66B53C12" w14:textId="77777777" w:rsidR="00BB28C8" w:rsidRPr="0086243C" w:rsidRDefault="00BB28C8" w:rsidP="00BB28C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14:paraId="51CE60C5" w14:textId="77777777"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14:paraId="7563446C" w14:textId="77777777"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9F3DC7" w14:paraId="7996D447"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7C44E1C9" w14:textId="77777777" w:rsidR="00BB28C8" w:rsidRPr="009F3DC7" w:rsidRDefault="00BB28C8" w:rsidP="003D2146">
            <w:pPr>
              <w:widowControl w:val="0"/>
              <w:spacing w:after="120"/>
              <w:jc w:val="center"/>
              <w:rPr>
                <w:rFonts w:ascii="GHEA Grapalat" w:hAnsi="GHEA Grapalat" w:cs="Sylfaen"/>
                <w:bCs/>
              </w:rPr>
            </w:pPr>
            <w:r w:rsidRPr="009F3DC7">
              <w:rPr>
                <w:rFonts w:ascii="GHEA Grapalat" w:hAnsi="GHEA Grapalat"/>
              </w:rPr>
              <w:t>Работа</w:t>
            </w:r>
          </w:p>
        </w:tc>
      </w:tr>
      <w:tr w:rsidR="00BB28C8" w:rsidRPr="009F3DC7" w14:paraId="45B29536"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A5A962A" w14:textId="77777777" w:rsidR="00BB28C8" w:rsidRPr="009F3DC7" w:rsidRDefault="00BB28C8" w:rsidP="003D2146">
            <w:pPr>
              <w:widowControl w:val="0"/>
              <w:spacing w:after="120"/>
              <w:ind w:firstLine="567"/>
              <w:jc w:val="center"/>
              <w:rPr>
                <w:rFonts w:ascii="GHEA Grapalat" w:hAnsi="GHEA Grapalat"/>
              </w:rPr>
            </w:pPr>
            <w:r w:rsidRPr="009F3DC7">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703F9229" w14:textId="77777777" w:rsidR="00BB28C8" w:rsidRPr="009F3DC7" w:rsidRDefault="00BB28C8" w:rsidP="003D2146">
            <w:pPr>
              <w:widowControl w:val="0"/>
              <w:spacing w:after="120"/>
              <w:jc w:val="center"/>
              <w:rPr>
                <w:rFonts w:ascii="GHEA Grapalat" w:hAnsi="GHEA Grapalat"/>
              </w:rPr>
            </w:pPr>
            <w:r w:rsidRPr="009F3DC7">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1D724FB" w14:textId="77777777" w:rsidR="00BB28C8" w:rsidRPr="009F3DC7" w:rsidRDefault="00BB28C8" w:rsidP="003D2146">
            <w:pPr>
              <w:widowControl w:val="0"/>
              <w:spacing w:after="120"/>
              <w:jc w:val="center"/>
              <w:rPr>
                <w:rFonts w:ascii="GHEA Grapalat" w:hAnsi="GHEA Grapalat"/>
              </w:rPr>
            </w:pPr>
            <w:r w:rsidRPr="009F3DC7">
              <w:rPr>
                <w:rFonts w:ascii="GHEA Grapalat" w:hAnsi="GHEA Grapalat"/>
              </w:rPr>
              <w:t>объем (фактический)</w:t>
            </w:r>
          </w:p>
        </w:tc>
      </w:tr>
      <w:tr w:rsidR="00BB28C8" w:rsidRPr="009F3DC7" w14:paraId="563C82A6"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F132543" w14:textId="77777777" w:rsidR="00BB28C8" w:rsidRPr="009F3DC7" w:rsidRDefault="00BB28C8" w:rsidP="003D2146">
            <w:pPr>
              <w:widowControl w:val="0"/>
              <w:spacing w:after="12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4C8963B7" w14:textId="77777777" w:rsidR="00BB28C8" w:rsidRPr="009F3DC7" w:rsidRDefault="00BB28C8" w:rsidP="003D2146">
            <w:pPr>
              <w:widowControl w:val="0"/>
              <w:spacing w:after="12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4DC33E5E" w14:textId="77777777" w:rsidR="00BB28C8" w:rsidRPr="009F3DC7" w:rsidRDefault="00BB28C8" w:rsidP="003D2146">
            <w:pPr>
              <w:widowControl w:val="0"/>
              <w:spacing w:after="120"/>
              <w:ind w:firstLine="567"/>
              <w:rPr>
                <w:rFonts w:ascii="GHEA Grapalat" w:hAnsi="GHEA Grapalat" w:cs="Sylfaen"/>
              </w:rPr>
            </w:pPr>
          </w:p>
        </w:tc>
      </w:tr>
      <w:tr w:rsidR="00BB28C8" w:rsidRPr="009F3DC7" w14:paraId="31779AAF"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A6D06B9" w14:textId="77777777" w:rsidR="00BB28C8" w:rsidRPr="009F3DC7" w:rsidRDefault="00BB28C8" w:rsidP="003D2146">
            <w:pPr>
              <w:widowControl w:val="0"/>
              <w:spacing w:after="12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73A7E10A" w14:textId="77777777" w:rsidR="00BB28C8" w:rsidRPr="009F3DC7" w:rsidRDefault="00BB28C8" w:rsidP="003D2146">
            <w:pPr>
              <w:widowControl w:val="0"/>
              <w:spacing w:after="12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0A7123D0" w14:textId="77777777" w:rsidR="00BB28C8" w:rsidRPr="009F3DC7" w:rsidRDefault="00BB28C8" w:rsidP="003D2146">
            <w:pPr>
              <w:widowControl w:val="0"/>
              <w:spacing w:after="120"/>
              <w:ind w:firstLine="567"/>
              <w:rPr>
                <w:rFonts w:ascii="GHEA Grapalat" w:hAnsi="GHEA Grapalat" w:cs="Sylfaen"/>
              </w:rPr>
            </w:pPr>
          </w:p>
        </w:tc>
      </w:tr>
    </w:tbl>
    <w:p w14:paraId="54760749" w14:textId="77777777"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r>
        <w:rPr>
          <w:rFonts w:ascii="GHEA Grapalat" w:hAnsi="GHEA Grapalat"/>
        </w:rPr>
        <w:br w:type="page"/>
      </w:r>
    </w:p>
    <w:p w14:paraId="4F0261F2" w14:textId="77777777"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14:paraId="2974665E" w14:textId="77777777" w:rsidR="00BB28C8" w:rsidRPr="009F3DC7" w:rsidRDefault="00BB28C8" w:rsidP="00BB28C8">
      <w:pPr>
        <w:widowControl w:val="0"/>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644"/>
        <w:gridCol w:w="4643"/>
      </w:tblGrid>
      <w:tr w:rsidR="00BB28C8" w:rsidRPr="009F3DC7" w14:paraId="64A158CC" w14:textId="77777777" w:rsidTr="003D2146">
        <w:tc>
          <w:tcPr>
            <w:tcW w:w="4644" w:type="dxa"/>
          </w:tcPr>
          <w:p w14:paraId="7187FBBD"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Сдал</w:t>
            </w:r>
          </w:p>
        </w:tc>
        <w:tc>
          <w:tcPr>
            <w:tcW w:w="4643" w:type="dxa"/>
          </w:tcPr>
          <w:p w14:paraId="08D16877"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Принял</w:t>
            </w:r>
          </w:p>
        </w:tc>
      </w:tr>
    </w:tbl>
    <w:p w14:paraId="1CD87376" w14:textId="77777777" w:rsidR="00BB28C8" w:rsidRPr="009F3DC7" w:rsidRDefault="00BB28C8" w:rsidP="00BB28C8">
      <w:pPr>
        <w:widowControl w:val="0"/>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14:paraId="36D2382E" w14:textId="77777777" w:rsidR="00BB28C8" w:rsidRPr="009F3DC7" w:rsidRDefault="00BB28C8" w:rsidP="00BB28C8">
      <w:pPr>
        <w:widowControl w:val="0"/>
        <w:tabs>
          <w:tab w:val="left" w:pos="360"/>
          <w:tab w:val="left" w:pos="540"/>
        </w:tabs>
        <w:spacing w:after="160" w:line="360" w:lineRule="auto"/>
        <w:ind w:firstLine="567"/>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B28C8" w:rsidRPr="009F3DC7" w14:paraId="65309AF2" w14:textId="77777777" w:rsidTr="003D2146">
        <w:trPr>
          <w:tblCellSpacing w:w="7" w:type="dxa"/>
          <w:jc w:val="center"/>
        </w:trPr>
        <w:tc>
          <w:tcPr>
            <w:tcW w:w="0" w:type="auto"/>
            <w:vAlign w:val="center"/>
          </w:tcPr>
          <w:p w14:paraId="39C20D09" w14:textId="77777777"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14:paraId="647AE151" w14:textId="77777777"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c>
          <w:tcPr>
            <w:tcW w:w="0" w:type="auto"/>
            <w:vAlign w:val="center"/>
          </w:tcPr>
          <w:p w14:paraId="5922D277" w14:textId="77777777"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___________________________</w:t>
            </w:r>
          </w:p>
          <w:p w14:paraId="27F10A9B" w14:textId="77777777"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r>
      <w:tr w:rsidR="00BB28C8" w:rsidRPr="009F3DC7" w14:paraId="1C0B9F26" w14:textId="77777777" w:rsidTr="003D2146">
        <w:trPr>
          <w:tblCellSpacing w:w="7" w:type="dxa"/>
          <w:jc w:val="center"/>
        </w:trPr>
        <w:tc>
          <w:tcPr>
            <w:tcW w:w="0" w:type="auto"/>
            <w:vAlign w:val="center"/>
          </w:tcPr>
          <w:p w14:paraId="14B5306D" w14:textId="77777777"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14:paraId="060F7867" w14:textId="77777777"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c>
          <w:tcPr>
            <w:tcW w:w="0" w:type="auto"/>
            <w:vAlign w:val="center"/>
          </w:tcPr>
          <w:p w14:paraId="1A8AC0BE" w14:textId="77777777"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___________________________</w:t>
            </w:r>
          </w:p>
          <w:p w14:paraId="5810EAC6" w14:textId="77777777"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r>
    </w:tbl>
    <w:p w14:paraId="04E539E4" w14:textId="77777777" w:rsidR="00BB28C8" w:rsidRDefault="00BB28C8" w:rsidP="00BB28C8">
      <w:pPr>
        <w:pStyle w:val="31"/>
        <w:widowControl w:val="0"/>
        <w:spacing w:after="160"/>
        <w:jc w:val="right"/>
        <w:rPr>
          <w:rFonts w:ascii="GHEA Grapalat" w:hAnsi="GHEA Grapalat" w:cs="Sylfaen"/>
          <w:sz w:val="24"/>
          <w:szCs w:val="24"/>
        </w:rPr>
      </w:pPr>
    </w:p>
    <w:p w14:paraId="68EAA56F" w14:textId="77777777" w:rsidR="00BB28C8" w:rsidRDefault="00BB28C8" w:rsidP="00BB28C8">
      <w:pPr>
        <w:rPr>
          <w:rFonts w:ascii="GHEA Grapalat" w:hAnsi="GHEA Grapalat" w:cs="Sylfaen"/>
        </w:rPr>
      </w:pPr>
      <w:r>
        <w:rPr>
          <w:rFonts w:ascii="GHEA Grapalat" w:hAnsi="GHEA Grapalat" w:cs="Sylfaen"/>
        </w:rPr>
        <w:br w:type="page"/>
      </w:r>
    </w:p>
    <w:p w14:paraId="0CD989B7" w14:textId="77777777" w:rsidR="00B80444" w:rsidRPr="00EB1587" w:rsidRDefault="00B80444" w:rsidP="00B80444">
      <w:pPr>
        <w:widowControl w:val="0"/>
        <w:jc w:val="right"/>
        <w:rPr>
          <w:rFonts w:ascii="GHEA Grapalat" w:hAnsi="GHEA Grapalat" w:cs="Sylfaen"/>
          <w:i/>
        </w:rPr>
      </w:pPr>
      <w:r>
        <w:rPr>
          <w:rFonts w:ascii="GHEA Grapalat" w:hAnsi="GHEA Grapalat"/>
          <w:b/>
        </w:rPr>
        <w:lastRenderedPageBreak/>
        <w:br w:type="page"/>
      </w:r>
      <w:r w:rsidRPr="00EB1587">
        <w:rPr>
          <w:rFonts w:ascii="GHEA Grapalat" w:hAnsi="GHEA Grapalat"/>
          <w:i/>
        </w:rPr>
        <w:lastRenderedPageBreak/>
        <w:t>Приложение № 4</w:t>
      </w:r>
    </w:p>
    <w:p w14:paraId="1084E4A9" w14:textId="77777777" w:rsidR="00B80444" w:rsidRPr="00EB1587" w:rsidRDefault="00B80444" w:rsidP="00B80444">
      <w:pPr>
        <w:widowControl w:val="0"/>
        <w:jc w:val="right"/>
        <w:rPr>
          <w:rFonts w:ascii="GHEA Grapalat" w:hAnsi="GHEA Grapalat" w:cs="Sylfaen"/>
          <w:i/>
        </w:rPr>
      </w:pPr>
      <w:r w:rsidRPr="00EB1587">
        <w:rPr>
          <w:rFonts w:ascii="GHEA Grapalat" w:hAnsi="GHEA Grapalat"/>
          <w:i/>
        </w:rPr>
        <w:t>к Договору под кодом</w:t>
      </w:r>
      <w:r w:rsidRPr="00EB1587">
        <w:rPr>
          <w:rFonts w:ascii="GHEA Grapalat" w:hAnsi="GHEA Grapalat"/>
          <w:i/>
          <w:lang w:val="hy-AM"/>
        </w:rPr>
        <w:t xml:space="preserve"> «      »</w:t>
      </w:r>
      <w:r w:rsidRPr="00EB1587">
        <w:rPr>
          <w:rFonts w:ascii="GHEA Grapalat" w:hAnsi="GHEA Grapalat"/>
          <w:i/>
        </w:rPr>
        <w:t xml:space="preserve"> </w:t>
      </w:r>
      <w:r w:rsidRPr="00EB1587">
        <w:rPr>
          <w:rFonts w:ascii="GHEA Grapalat" w:hAnsi="GHEA Grapalat" w:cs="Sylfaen"/>
          <w:i/>
        </w:rPr>
        <w:br/>
      </w:r>
      <w:r w:rsidRPr="00EB1587">
        <w:rPr>
          <w:rFonts w:ascii="GHEA Grapalat" w:hAnsi="GHEA Grapalat"/>
          <w:i/>
        </w:rPr>
        <w:t>заключенному "</w:t>
      </w:r>
      <w:r w:rsidRPr="00EB1587">
        <w:rPr>
          <w:rFonts w:ascii="GHEA Grapalat" w:hAnsi="GHEA Grapalat"/>
          <w:i/>
        </w:rPr>
        <w:tab/>
        <w:t xml:space="preserve"> "</w:t>
      </w:r>
      <w:r w:rsidRPr="00EB1587">
        <w:rPr>
          <w:rFonts w:ascii="GHEA Grapalat" w:hAnsi="GHEA Grapalat"/>
          <w:i/>
        </w:rPr>
        <w:tab/>
        <w:t>20</w:t>
      </w:r>
      <w:r w:rsidRPr="00EB1587">
        <w:rPr>
          <w:rFonts w:ascii="GHEA Grapalat" w:hAnsi="GHEA Grapalat"/>
          <w:i/>
        </w:rPr>
        <w:tab/>
        <w:t xml:space="preserve">  г.</w:t>
      </w:r>
    </w:p>
    <w:p w14:paraId="5544DD31" w14:textId="77777777" w:rsidR="00B80444" w:rsidRPr="00EB1587" w:rsidRDefault="00B80444" w:rsidP="00B80444">
      <w:pPr>
        <w:jc w:val="center"/>
        <w:rPr>
          <w:rFonts w:ascii="GHEA Grapalat" w:hAnsi="GHEA Grapalat" w:cs="GHEA Grapalat"/>
        </w:rPr>
      </w:pPr>
    </w:p>
    <w:p w14:paraId="4DE68AAD" w14:textId="77777777" w:rsidR="00B80444" w:rsidRPr="00EB1587" w:rsidRDefault="00B80444" w:rsidP="00B80444">
      <w:pPr>
        <w:jc w:val="center"/>
        <w:rPr>
          <w:rFonts w:ascii="GHEA Grapalat" w:hAnsi="GHEA Grapalat" w:cs="GHEA Grapalat"/>
        </w:rPr>
      </w:pPr>
      <w:r w:rsidRPr="00EB1587">
        <w:rPr>
          <w:rFonts w:ascii="GHEA Grapalat" w:hAnsi="GHEA Grapalat" w:cs="GHEA Grapalat"/>
        </w:rPr>
        <w:t>УВЕДОМЛЕНИЕ</w:t>
      </w:r>
    </w:p>
    <w:p w14:paraId="2062DB94" w14:textId="77777777" w:rsidR="00B80444" w:rsidRPr="00EB1587" w:rsidRDefault="00B80444" w:rsidP="00B80444">
      <w:pPr>
        <w:jc w:val="center"/>
        <w:rPr>
          <w:rFonts w:ascii="GHEA Grapalat" w:hAnsi="GHEA Grapalat" w:cs="GHEA Grapalat"/>
          <w:lang w:val="hy-AM"/>
        </w:rPr>
      </w:pPr>
    </w:p>
    <w:p w14:paraId="0B8E703F" w14:textId="77777777" w:rsidR="00B80444" w:rsidRPr="00EB1587" w:rsidRDefault="00B80444" w:rsidP="00B80444">
      <w:pPr>
        <w:rPr>
          <w:rFonts w:ascii="GHEA Grapalat" w:hAnsi="GHEA Grapalat" w:cs="Arial"/>
          <w:sz w:val="20"/>
          <w:szCs w:val="20"/>
          <w:lang w:val="es-ES"/>
        </w:rPr>
      </w:pPr>
      <w:r w:rsidRPr="00EB1587">
        <w:rPr>
          <w:rFonts w:ascii="GHEA Grapalat" w:hAnsi="GHEA Grapalat"/>
          <w:u w:val="single"/>
          <w:lang w:val="es-ES"/>
        </w:rPr>
        <w:t xml:space="preserve">                                                             </w:t>
      </w:r>
      <w:r w:rsidRPr="00EB1587">
        <w:rPr>
          <w:rFonts w:ascii="GHEA Grapalat" w:hAnsi="GHEA Grapalat"/>
          <w:u w:val="single"/>
          <w:lang w:val="es-ES"/>
        </w:rPr>
        <w:tab/>
      </w:r>
      <w:r w:rsidRPr="00EB1587">
        <w:rPr>
          <w:rFonts w:ascii="GHEA Grapalat" w:hAnsi="GHEA Grapalat"/>
          <w:u w:val="single"/>
          <w:lang w:val="es-ES"/>
        </w:rPr>
        <w:tab/>
        <w:t xml:space="preserve">       </w:t>
      </w:r>
      <w:r w:rsidRPr="00EB1587">
        <w:rPr>
          <w:rFonts w:ascii="GHEA Grapalat" w:hAnsi="GHEA Grapalat"/>
          <w:lang w:val="es-ES"/>
        </w:rPr>
        <w:t xml:space="preserve"> </w:t>
      </w:r>
      <w:r w:rsidRPr="00EB1587">
        <w:rPr>
          <w:rFonts w:ascii="GHEA Grapalat" w:hAnsi="GHEA Grapalat"/>
        </w:rPr>
        <w:t>з</w:t>
      </w:r>
      <w:r w:rsidRPr="00EB1587">
        <w:rPr>
          <w:rFonts w:ascii="GHEA Grapalat" w:hAnsi="GHEA Grapalat" w:cs="Sylfaen"/>
          <w:sz w:val="20"/>
          <w:szCs w:val="20"/>
        </w:rPr>
        <w:t>аявляет, что</w:t>
      </w:r>
      <w:r w:rsidRPr="00EB1587">
        <w:rPr>
          <w:rFonts w:ascii="GHEA Grapalat" w:hAnsi="GHEA Grapalat" w:cs="Arial"/>
          <w:sz w:val="20"/>
          <w:szCs w:val="20"/>
        </w:rPr>
        <w:t>:</w:t>
      </w:r>
      <w:r w:rsidRPr="00EB1587">
        <w:rPr>
          <w:rFonts w:ascii="GHEA Grapalat" w:hAnsi="GHEA Grapalat" w:cs="Arial"/>
          <w:sz w:val="20"/>
          <w:szCs w:val="20"/>
          <w:lang w:val="es-ES"/>
        </w:rPr>
        <w:t xml:space="preserve">  </w:t>
      </w:r>
    </w:p>
    <w:p w14:paraId="7274CC31" w14:textId="77777777" w:rsidR="00B80444" w:rsidRPr="00EB1587" w:rsidRDefault="00B80444" w:rsidP="00B80444">
      <w:pPr>
        <w:rPr>
          <w:rFonts w:ascii="GHEA Grapalat" w:hAnsi="GHEA Grapalat" w:cs="Arial"/>
          <w:vertAlign w:val="superscript"/>
          <w:lang w:val="es-ES"/>
        </w:rPr>
      </w:pPr>
      <w:r w:rsidRPr="00EB1587">
        <w:rPr>
          <w:rFonts w:ascii="GHEA Grapalat" w:hAnsi="GHEA Grapalat"/>
          <w:vertAlign w:val="superscript"/>
          <w:lang w:val="es-ES"/>
        </w:rPr>
        <w:t xml:space="preserve">               </w:t>
      </w:r>
      <w:r w:rsidRPr="00EB1587">
        <w:rPr>
          <w:rFonts w:ascii="GHEA Grapalat" w:hAnsi="GHEA Grapalat"/>
          <w:lang w:val="es-ES"/>
        </w:rPr>
        <w:t xml:space="preserve">     </w:t>
      </w:r>
      <w:r w:rsidRPr="00EB1587">
        <w:rPr>
          <w:rFonts w:ascii="GHEA Grapalat" w:hAnsi="GHEA Grapalat" w:cs="Sylfaen"/>
          <w:vertAlign w:val="superscript"/>
        </w:rPr>
        <w:t>название</w:t>
      </w:r>
      <w:r w:rsidRPr="00EB1587">
        <w:rPr>
          <w:rFonts w:ascii="GHEA Grapalat" w:hAnsi="GHEA Grapalat" w:cs="Sylfaen"/>
          <w:vertAlign w:val="superscript"/>
          <w:lang w:val="es-ES"/>
        </w:rPr>
        <w:t xml:space="preserve"> финансового агента</w:t>
      </w:r>
    </w:p>
    <w:p w14:paraId="05CA738F" w14:textId="77777777" w:rsidR="00B80444" w:rsidRPr="00EB1587" w:rsidRDefault="00B80444" w:rsidP="00B80444">
      <w:pPr>
        <w:rPr>
          <w:rFonts w:ascii="GHEA Grapalat" w:hAnsi="GHEA Grapalat"/>
          <w:vertAlign w:val="superscript"/>
          <w:lang w:val="es-ES"/>
        </w:rPr>
      </w:pPr>
    </w:p>
    <w:p w14:paraId="42BFDCE3" w14:textId="77777777" w:rsidR="00B80444" w:rsidRPr="00EB1587" w:rsidRDefault="00B80444" w:rsidP="00B80444">
      <w:pPr>
        <w:pStyle w:val="aff3"/>
        <w:numPr>
          <w:ilvl w:val="0"/>
          <w:numId w:val="36"/>
        </w:numPr>
        <w:contextualSpacing/>
        <w:jc w:val="both"/>
        <w:rPr>
          <w:rFonts w:ascii="GHEA Grapalat" w:hAnsi="GHEA Grapalat"/>
          <w:u w:val="single"/>
          <w:lang w:val="es-ES"/>
        </w:rPr>
      </w:pPr>
      <w:r w:rsidRPr="00EB1587">
        <w:rPr>
          <w:rFonts w:ascii="GHEA Grapalat" w:hAnsi="GHEA Grapalat"/>
          <w:sz w:val="20"/>
          <w:szCs w:val="20"/>
        </w:rPr>
        <w:t>В рамках заключенного между</w:t>
      </w:r>
      <w:r w:rsidRPr="00EB1587">
        <w:rPr>
          <w:rFonts w:ascii="GHEA Grapalat" w:hAnsi="GHEA Grapalat"/>
        </w:rPr>
        <w:t xml:space="preserve">   ----------------------</w:t>
      </w:r>
      <w:r w:rsidRPr="00EB1587">
        <w:rPr>
          <w:rFonts w:ascii="GHEA Grapalat" w:hAnsi="GHEA Grapalat"/>
          <w:lang w:val="hy-AM"/>
        </w:rPr>
        <w:t xml:space="preserve"> </w:t>
      </w:r>
      <w:r w:rsidRPr="00EB1587">
        <w:rPr>
          <w:rFonts w:ascii="GHEA Grapalat" w:hAnsi="GHEA Grapalat"/>
          <w:sz w:val="20"/>
          <w:szCs w:val="20"/>
        </w:rPr>
        <w:t>- ом   и</w:t>
      </w:r>
      <w:r w:rsidRPr="00EB1587">
        <w:rPr>
          <w:rFonts w:ascii="GHEA Grapalat" w:hAnsi="GHEA Grapalat"/>
        </w:rPr>
        <w:t xml:space="preserve"> ---------------------------- </w:t>
      </w:r>
      <w:r w:rsidRPr="00EB1587">
        <w:rPr>
          <w:rFonts w:ascii="GHEA Grapalat" w:hAnsi="GHEA Grapalat"/>
          <w:sz w:val="20"/>
          <w:szCs w:val="20"/>
        </w:rPr>
        <w:t>-ом</w:t>
      </w:r>
      <w:r w:rsidRPr="00EB1587">
        <w:rPr>
          <w:rFonts w:ascii="GHEA Grapalat" w:hAnsi="GHEA Grapalat"/>
        </w:rPr>
        <w:t xml:space="preserve">                              </w:t>
      </w:r>
    </w:p>
    <w:p w14:paraId="5589C32F" w14:textId="77777777" w:rsidR="00B80444" w:rsidRPr="00EB1587" w:rsidRDefault="00B80444" w:rsidP="00B80444">
      <w:pPr>
        <w:rPr>
          <w:rFonts w:ascii="GHEA Grapalat" w:hAnsi="GHEA Grapalat" w:cs="Sylfaen"/>
          <w:vertAlign w:val="superscript"/>
        </w:rPr>
      </w:pPr>
      <w:r w:rsidRPr="00EB1587">
        <w:rPr>
          <w:rFonts w:ascii="GHEA Grapalat" w:hAnsi="GHEA Grapalat" w:cs="Sylfaen"/>
          <w:vertAlign w:val="superscript"/>
          <w:lang w:val="es-ES"/>
        </w:rPr>
        <w:t xml:space="preserve">                                                                                     </w:t>
      </w:r>
      <w:r w:rsidRPr="00EB1587">
        <w:rPr>
          <w:rFonts w:ascii="GHEA Grapalat" w:hAnsi="GHEA Grapalat" w:cs="Sylfaen"/>
          <w:vertAlign w:val="superscript"/>
        </w:rPr>
        <w:t xml:space="preserve">      название</w:t>
      </w:r>
      <w:r w:rsidRPr="00EB1587">
        <w:rPr>
          <w:rFonts w:ascii="GHEA Grapalat" w:hAnsi="GHEA Grapalat" w:cs="Sylfaen"/>
          <w:vertAlign w:val="superscript"/>
          <w:lang w:val="es-ES"/>
        </w:rPr>
        <w:t xml:space="preserve"> </w:t>
      </w:r>
      <w:r w:rsidR="00EB1587" w:rsidRPr="00EB1587">
        <w:rPr>
          <w:rFonts w:ascii="GHEA Grapalat" w:hAnsi="GHEA Grapalat" w:cs="Sylfaen"/>
          <w:vertAlign w:val="superscript"/>
        </w:rPr>
        <w:t>заказчика</w:t>
      </w:r>
      <w:r w:rsidRPr="00EB1587">
        <w:rPr>
          <w:rFonts w:ascii="GHEA Grapalat" w:hAnsi="GHEA Grapalat" w:cs="Sylfaen"/>
          <w:vertAlign w:val="superscript"/>
        </w:rPr>
        <w:t xml:space="preserve">                     </w:t>
      </w:r>
      <w:r w:rsidRPr="00EB1587">
        <w:rPr>
          <w:rFonts w:ascii="GHEA Grapalat" w:hAnsi="GHEA Grapalat" w:cs="Sylfaen"/>
          <w:vertAlign w:val="superscript"/>
          <w:lang w:val="hy-AM"/>
        </w:rPr>
        <w:t xml:space="preserve">            </w:t>
      </w:r>
      <w:r w:rsidRPr="00EB1587">
        <w:rPr>
          <w:rFonts w:ascii="GHEA Grapalat" w:hAnsi="GHEA Grapalat" w:cs="Sylfaen"/>
          <w:vertAlign w:val="superscript"/>
        </w:rPr>
        <w:t>название</w:t>
      </w:r>
      <w:r w:rsidRPr="00EB1587">
        <w:rPr>
          <w:rFonts w:ascii="GHEA Grapalat" w:hAnsi="GHEA Grapalat" w:cs="Sylfaen"/>
          <w:vertAlign w:val="superscript"/>
          <w:lang w:val="es-ES"/>
        </w:rPr>
        <w:t xml:space="preserve"> </w:t>
      </w:r>
      <w:proofErr w:type="spellStart"/>
      <w:r w:rsidR="00EB1587" w:rsidRPr="00EB1587">
        <w:rPr>
          <w:rFonts w:ascii="GHEA Grapalat" w:hAnsi="GHEA Grapalat" w:cs="Sylfaen"/>
          <w:vertAlign w:val="superscript"/>
        </w:rPr>
        <w:t>иаполнителя</w:t>
      </w:r>
      <w:proofErr w:type="spellEnd"/>
    </w:p>
    <w:p w14:paraId="2111D04C" w14:textId="77777777" w:rsidR="00B80444" w:rsidRPr="00EB1587" w:rsidRDefault="00B80444" w:rsidP="00B80444">
      <w:pPr>
        <w:rPr>
          <w:rFonts w:ascii="GHEA Grapalat" w:hAnsi="GHEA Grapalat" w:cs="Sylfaen"/>
          <w:vertAlign w:val="superscript"/>
        </w:rPr>
      </w:pPr>
      <w:r w:rsidRPr="00EB1587">
        <w:rPr>
          <w:rFonts w:ascii="GHEA Grapalat" w:hAnsi="GHEA Grapalat" w:cs="Sylfaen"/>
          <w:sz w:val="20"/>
          <w:szCs w:val="20"/>
          <w:lang w:val="es-ES"/>
        </w:rPr>
        <w:t xml:space="preserve">   «--»</w:t>
      </w:r>
      <w:r w:rsidRPr="00EB1587">
        <w:rPr>
          <w:rFonts w:ascii="GHEA Grapalat" w:hAnsi="GHEA Grapalat" w:cs="Sylfaen"/>
          <w:sz w:val="20"/>
          <w:szCs w:val="20"/>
        </w:rPr>
        <w:t xml:space="preserve"> </w:t>
      </w:r>
      <w:r w:rsidRPr="00EB1587">
        <w:rPr>
          <w:rFonts w:ascii="GHEA Grapalat" w:hAnsi="GHEA Grapalat" w:cs="Sylfaen"/>
          <w:sz w:val="20"/>
          <w:szCs w:val="20"/>
          <w:lang w:val="es-ES"/>
        </w:rPr>
        <w:t>20</w:t>
      </w:r>
      <w:r w:rsidRPr="00EB1587">
        <w:rPr>
          <w:rFonts w:ascii="GHEA Grapalat" w:hAnsi="GHEA Grapalat" w:cs="Sylfaen"/>
          <w:sz w:val="20"/>
          <w:szCs w:val="20"/>
        </w:rPr>
        <w:t>г</w:t>
      </w:r>
      <w:r w:rsidRPr="00EB1587">
        <w:rPr>
          <w:rFonts w:ascii="GHEA Grapalat" w:hAnsi="GHEA Grapalat" w:cs="Sylfaen"/>
          <w:sz w:val="20"/>
          <w:szCs w:val="20"/>
          <w:lang w:val="es-ES"/>
        </w:rPr>
        <w:t>.</w:t>
      </w:r>
      <w:r w:rsidRPr="00EB1587">
        <w:rPr>
          <w:rFonts w:ascii="GHEA Grapalat" w:hAnsi="GHEA Grapalat" w:cs="Sylfaen"/>
          <w:sz w:val="20"/>
          <w:szCs w:val="20"/>
        </w:rPr>
        <w:t xml:space="preserve">договора под кодом </w:t>
      </w:r>
      <w:r w:rsidRPr="00EB1587">
        <w:rPr>
          <w:rFonts w:ascii="GHEA Grapalat" w:hAnsi="GHEA Grapalat" w:cs="Sylfaen"/>
          <w:sz w:val="20"/>
          <w:szCs w:val="20"/>
          <w:lang w:val="es-ES"/>
        </w:rPr>
        <w:t xml:space="preserve"> </w:t>
      </w:r>
      <w:r w:rsidRPr="00EB1587">
        <w:rPr>
          <w:rFonts w:ascii="GHEA Grapalat" w:hAnsi="GHEA Grapalat"/>
          <w:i/>
          <w:sz w:val="20"/>
          <w:szCs w:val="20"/>
          <w:lang w:val="af-ZA"/>
        </w:rPr>
        <w:t>___</w:t>
      </w:r>
      <w:r w:rsidRPr="00EB1587">
        <w:rPr>
          <w:rFonts w:ascii="GHEA Grapalat" w:hAnsi="GHEA Grapalat" w:cs="Arial"/>
          <w:i/>
          <w:sz w:val="20"/>
          <w:szCs w:val="20"/>
          <w:shd w:val="clear" w:color="auto" w:fill="FFFFFF"/>
          <w:lang w:val="hy-AM"/>
        </w:rPr>
        <w:t>«________»</w:t>
      </w:r>
      <w:r w:rsidRPr="00EB1587">
        <w:rPr>
          <w:rFonts w:ascii="GHEA Grapalat" w:hAnsi="GHEA Grapalat"/>
          <w:i/>
          <w:sz w:val="20"/>
          <w:szCs w:val="20"/>
          <w:u w:val="single"/>
        </w:rPr>
        <w:t xml:space="preserve">__ </w:t>
      </w:r>
      <w:r w:rsidRPr="00EB1587">
        <w:rPr>
          <w:rFonts w:ascii="GHEA Grapalat" w:hAnsi="GHEA Grapalat"/>
          <w:sz w:val="20"/>
          <w:szCs w:val="20"/>
        </w:rPr>
        <w:t>(</w:t>
      </w:r>
      <w:r w:rsidRPr="00EB1587">
        <w:rPr>
          <w:rFonts w:ascii="GHEA Grapalat" w:hAnsi="GHEA Grapalat" w:cs="Sylfaen"/>
          <w:sz w:val="20"/>
          <w:szCs w:val="20"/>
        </w:rPr>
        <w:t>далее-Договор</w:t>
      </w:r>
      <w:r w:rsidRPr="00EB1587">
        <w:rPr>
          <w:rFonts w:ascii="GHEA Grapalat" w:hAnsi="GHEA Grapalat" w:cs="Sylfaen"/>
          <w:sz w:val="20"/>
          <w:szCs w:val="20"/>
          <w:lang w:val="es-ES"/>
        </w:rPr>
        <w:t>)</w:t>
      </w:r>
      <w:r w:rsidRPr="00EB1587">
        <w:rPr>
          <w:rFonts w:ascii="GHEA Grapalat" w:hAnsi="GHEA Grapalat" w:cs="Sylfaen"/>
          <w:sz w:val="20"/>
          <w:szCs w:val="20"/>
        </w:rPr>
        <w:t xml:space="preserve">, между мной </w:t>
      </w:r>
      <w:r w:rsidRPr="00EB1587">
        <w:rPr>
          <w:rFonts w:ascii="GHEA Grapalat" w:hAnsi="GHEA Grapalat" w:cs="Sylfaen"/>
          <w:sz w:val="20"/>
          <w:szCs w:val="20"/>
          <w:lang w:val="hy-AM"/>
        </w:rPr>
        <w:t xml:space="preserve"> </w:t>
      </w:r>
      <w:r w:rsidRPr="00EB1587">
        <w:rPr>
          <w:rFonts w:ascii="GHEA Grapalat" w:hAnsi="GHEA Grapalat" w:cs="Sylfaen"/>
          <w:sz w:val="20"/>
          <w:szCs w:val="20"/>
        </w:rPr>
        <w:t>и -------------- - ом</w:t>
      </w:r>
    </w:p>
    <w:p w14:paraId="4370AE81" w14:textId="77777777" w:rsidR="00B80444" w:rsidRPr="00EB1587" w:rsidRDefault="00B80444" w:rsidP="00B80444">
      <w:pPr>
        <w:rPr>
          <w:rFonts w:ascii="GHEA Grapalat" w:hAnsi="GHEA Grapalat"/>
          <w:u w:val="single"/>
          <w:lang w:val="es-ES"/>
        </w:rPr>
      </w:pPr>
      <w:r w:rsidRPr="00EB1587">
        <w:rPr>
          <w:rFonts w:ascii="GHEA Grapalat" w:hAnsi="GHEA Grapalat" w:cs="Sylfaen"/>
          <w:vertAlign w:val="superscript"/>
        </w:rPr>
        <w:t xml:space="preserve">                                                                                                                                                               </w:t>
      </w:r>
      <w:r w:rsidRPr="00EB1587">
        <w:rPr>
          <w:rFonts w:ascii="GHEA Grapalat" w:hAnsi="GHEA Grapalat" w:cs="Sylfaen"/>
          <w:vertAlign w:val="superscript"/>
          <w:lang w:val="hy-AM"/>
        </w:rPr>
        <w:t xml:space="preserve">            </w:t>
      </w:r>
      <w:r w:rsidRPr="00EB1587">
        <w:rPr>
          <w:rFonts w:ascii="GHEA Grapalat" w:hAnsi="GHEA Grapalat" w:cs="Sylfaen"/>
          <w:vertAlign w:val="superscript"/>
        </w:rPr>
        <w:t>название</w:t>
      </w:r>
      <w:r w:rsidRPr="00EB1587">
        <w:rPr>
          <w:rFonts w:ascii="GHEA Grapalat" w:hAnsi="GHEA Grapalat" w:cs="Sylfaen"/>
          <w:vertAlign w:val="superscript"/>
          <w:lang w:val="es-ES"/>
        </w:rPr>
        <w:t xml:space="preserve"> </w:t>
      </w:r>
      <w:r w:rsidRPr="00EB1587">
        <w:rPr>
          <w:rFonts w:ascii="GHEA Grapalat" w:hAnsi="GHEA Grapalat" w:cs="Sylfaen"/>
          <w:vertAlign w:val="superscript"/>
        </w:rPr>
        <w:t>исполнителя</w:t>
      </w:r>
    </w:p>
    <w:p w14:paraId="54E35BDC" w14:textId="77777777" w:rsidR="00B80444" w:rsidRPr="00EB1587" w:rsidRDefault="00B80444" w:rsidP="00B80444">
      <w:pPr>
        <w:ind w:firstLine="709"/>
        <w:rPr>
          <w:rFonts w:ascii="GHEA Grapalat" w:hAnsi="GHEA Grapalat" w:cs="Sylfaen"/>
          <w:sz w:val="20"/>
          <w:szCs w:val="20"/>
          <w:lang w:val="es-ES"/>
        </w:rPr>
      </w:pPr>
      <w:r w:rsidRPr="00EB1587">
        <w:rPr>
          <w:rFonts w:ascii="GHEA Grapalat" w:hAnsi="GHEA Grapalat"/>
          <w:u w:val="single"/>
          <w:lang w:val="es-ES"/>
        </w:rPr>
        <w:tab/>
      </w:r>
      <w:r w:rsidRPr="00EB1587">
        <w:rPr>
          <w:rFonts w:ascii="GHEA Grapalat" w:hAnsi="GHEA Grapalat" w:cs="Sylfaen"/>
          <w:sz w:val="20"/>
          <w:szCs w:val="20"/>
          <w:lang w:val="es-ES"/>
        </w:rPr>
        <w:t xml:space="preserve"> «--»   20  </w:t>
      </w:r>
      <w:r w:rsidRPr="00EB1587">
        <w:rPr>
          <w:rFonts w:ascii="GHEA Grapalat" w:hAnsi="GHEA Grapalat" w:cs="Sylfaen"/>
          <w:sz w:val="20"/>
          <w:szCs w:val="20"/>
        </w:rPr>
        <w:t xml:space="preserve">года </w:t>
      </w:r>
      <w:r w:rsidRPr="00EB1587">
        <w:rPr>
          <w:rFonts w:ascii="GHEA Grapalat" w:hAnsi="GHEA Grapalat" w:cs="Sylfaen"/>
          <w:sz w:val="20"/>
          <w:szCs w:val="20"/>
          <w:lang w:val="es-ES"/>
        </w:rPr>
        <w:t xml:space="preserve"> </w:t>
      </w:r>
      <w:r w:rsidRPr="00EB1587">
        <w:rPr>
          <w:rFonts w:ascii="GHEA Grapalat" w:hAnsi="GHEA Grapalat"/>
          <w:sz w:val="20"/>
          <w:szCs w:val="20"/>
        </w:rPr>
        <w:t>заключен</w:t>
      </w:r>
      <w:r w:rsidRPr="00EB1587">
        <w:rPr>
          <w:rFonts w:ascii="GHEA Grapalat" w:hAnsi="GHEA Grapalat" w:cs="Sylfaen"/>
          <w:sz w:val="20"/>
          <w:szCs w:val="20"/>
          <w:lang w:val="es-ES"/>
        </w:rPr>
        <w:t xml:space="preserve"> </w:t>
      </w:r>
      <w:r w:rsidRPr="00EB1587">
        <w:rPr>
          <w:rFonts w:ascii="GHEA Grapalat" w:hAnsi="GHEA Grapalat" w:cs="Sylfaen"/>
          <w:sz w:val="20"/>
          <w:szCs w:val="20"/>
        </w:rPr>
        <w:t xml:space="preserve">договор факторинга под кодом </w:t>
      </w:r>
      <w:r w:rsidRPr="00EB1587">
        <w:rPr>
          <w:rFonts w:ascii="GHEA Grapalat" w:hAnsi="GHEA Grapalat"/>
          <w:lang w:val="es-ES"/>
        </w:rPr>
        <w:t>«</w:t>
      </w:r>
      <w:r w:rsidRPr="00EB1587">
        <w:rPr>
          <w:rFonts w:ascii="GHEA Grapalat" w:hAnsi="GHEA Grapalat"/>
          <w:sz w:val="20"/>
          <w:szCs w:val="20"/>
          <w:lang w:val="es-ES"/>
        </w:rPr>
        <w:t>---</w:t>
      </w:r>
      <w:r w:rsidRPr="00EB1587">
        <w:rPr>
          <w:rFonts w:ascii="GHEA Grapalat" w:hAnsi="GHEA Grapalat" w:cs="Sylfaen"/>
          <w:sz w:val="20"/>
          <w:szCs w:val="20"/>
          <w:lang w:val="es-ES"/>
        </w:rPr>
        <w:t>------------------</w:t>
      </w:r>
      <w:r w:rsidRPr="00EB1587">
        <w:rPr>
          <w:rFonts w:ascii="GHEA Grapalat" w:hAnsi="GHEA Grapalat"/>
          <w:lang w:val="es-ES"/>
        </w:rPr>
        <w:t>»</w:t>
      </w:r>
      <w:r w:rsidRPr="00EB1587">
        <w:rPr>
          <w:rFonts w:ascii="GHEA Grapalat" w:hAnsi="GHEA Grapalat"/>
        </w:rPr>
        <w:t>.</w:t>
      </w:r>
      <w:r w:rsidRPr="00EB1587">
        <w:rPr>
          <w:rFonts w:ascii="GHEA Grapalat" w:hAnsi="GHEA Grapalat" w:cs="Sylfaen"/>
          <w:sz w:val="20"/>
          <w:szCs w:val="20"/>
          <w:lang w:val="es-ES"/>
        </w:rPr>
        <w:t xml:space="preserve"> </w:t>
      </w:r>
    </w:p>
    <w:p w14:paraId="3147EE53" w14:textId="77777777" w:rsidR="00B80444" w:rsidRPr="00EB1587" w:rsidRDefault="00B80444" w:rsidP="00B80444">
      <w:pPr>
        <w:rPr>
          <w:rFonts w:ascii="GHEA Grapalat" w:hAnsi="GHEA Grapalat" w:cs="Sylfaen"/>
          <w:sz w:val="20"/>
          <w:szCs w:val="20"/>
          <w:lang w:val="es-ES"/>
        </w:rPr>
      </w:pPr>
    </w:p>
    <w:p w14:paraId="2F8EB31B" w14:textId="77777777" w:rsidR="00B80444" w:rsidRPr="00EB1587" w:rsidRDefault="00B80444" w:rsidP="00B80444">
      <w:pPr>
        <w:pStyle w:val="aff3"/>
        <w:numPr>
          <w:ilvl w:val="0"/>
          <w:numId w:val="36"/>
        </w:numPr>
        <w:contextualSpacing/>
        <w:jc w:val="both"/>
        <w:rPr>
          <w:rFonts w:ascii="GHEA Grapalat" w:hAnsi="GHEA Grapalat" w:cs="Sylfaen"/>
          <w:sz w:val="20"/>
          <w:szCs w:val="20"/>
        </w:rPr>
      </w:pPr>
      <w:r w:rsidRPr="00EB1587">
        <w:rPr>
          <w:rFonts w:ascii="GHEA Grapalat" w:hAnsi="GHEA Grapalat" w:cs="Sylfaen"/>
          <w:sz w:val="20"/>
          <w:szCs w:val="20"/>
        </w:rPr>
        <w:t>Согласен с условиями изложенными в пункте 7.12 .</w:t>
      </w:r>
    </w:p>
    <w:p w14:paraId="1079DB31" w14:textId="77777777" w:rsidR="00B80444" w:rsidRPr="00EB1587" w:rsidRDefault="00B80444" w:rsidP="00B80444">
      <w:pPr>
        <w:jc w:val="center"/>
        <w:rPr>
          <w:rFonts w:ascii="GHEA Grapalat" w:hAnsi="GHEA Grapalat" w:cs="GHEA Grapalat"/>
          <w:lang w:val="es-ES"/>
        </w:rPr>
      </w:pPr>
    </w:p>
    <w:p w14:paraId="2DDAAC1C" w14:textId="77777777" w:rsidR="00B80444" w:rsidRPr="00EB1587" w:rsidRDefault="00B80444" w:rsidP="00B80444">
      <w:pPr>
        <w:jc w:val="center"/>
        <w:rPr>
          <w:rFonts w:ascii="GHEA Grapalat" w:hAnsi="GHEA Grapalat" w:cs="Sylfaen"/>
          <w:b/>
          <w:lang w:val="es-ES"/>
        </w:rPr>
      </w:pPr>
    </w:p>
    <w:p w14:paraId="390988B0" w14:textId="77777777" w:rsidR="00B80444" w:rsidRPr="00EB1587" w:rsidRDefault="00B80444" w:rsidP="00B80444">
      <w:pPr>
        <w:ind w:left="720" w:firstLine="720"/>
        <w:rPr>
          <w:rFonts w:ascii="GHEA Grapalat" w:hAnsi="GHEA Grapalat"/>
          <w:sz w:val="20"/>
          <w:lang w:val="hy-AM"/>
        </w:rPr>
      </w:pPr>
      <w:r w:rsidRPr="00EB1587">
        <w:rPr>
          <w:rFonts w:ascii="GHEA Grapalat" w:hAnsi="GHEA Grapalat"/>
          <w:sz w:val="20"/>
          <w:lang w:val="es-ES"/>
        </w:rPr>
        <w:t xml:space="preserve">     </w:t>
      </w:r>
      <w:r w:rsidRPr="00EB1587">
        <w:rPr>
          <w:rFonts w:ascii="GHEA Grapalat" w:hAnsi="GHEA Grapalat"/>
          <w:sz w:val="20"/>
          <w:lang w:val="hy-AM"/>
        </w:rPr>
        <w:t xml:space="preserve">___________________________________________ </w:t>
      </w:r>
      <w:r w:rsidRPr="00EB1587">
        <w:rPr>
          <w:rFonts w:ascii="GHEA Grapalat" w:hAnsi="GHEA Grapalat"/>
          <w:sz w:val="20"/>
          <w:lang w:val="hy-AM"/>
        </w:rPr>
        <w:tab/>
        <w:t xml:space="preserve">        </w:t>
      </w:r>
      <w:r w:rsidRPr="00EB1587">
        <w:rPr>
          <w:rFonts w:ascii="GHEA Grapalat" w:hAnsi="GHEA Grapalat"/>
          <w:sz w:val="20"/>
          <w:lang w:val="es-ES"/>
        </w:rPr>
        <w:t xml:space="preserve">      </w:t>
      </w:r>
      <w:r w:rsidRPr="00EB1587">
        <w:rPr>
          <w:rFonts w:ascii="GHEA Grapalat" w:hAnsi="GHEA Grapalat"/>
          <w:sz w:val="20"/>
          <w:lang w:val="hy-AM"/>
        </w:rPr>
        <w:t xml:space="preserve">_____________ </w:t>
      </w:r>
    </w:p>
    <w:p w14:paraId="3DCD8B99" w14:textId="77777777" w:rsidR="00B80444" w:rsidRPr="00EB1587" w:rsidRDefault="00B80444" w:rsidP="00B80444">
      <w:pPr>
        <w:rPr>
          <w:rFonts w:ascii="GHEA Grapalat" w:hAnsi="GHEA Grapalat"/>
          <w:sz w:val="20"/>
          <w:vertAlign w:val="superscript"/>
          <w:lang w:val="hy-AM"/>
        </w:rPr>
      </w:pPr>
      <w:r w:rsidRPr="00EB1587">
        <w:rPr>
          <w:rFonts w:ascii="GHEA Grapalat" w:hAnsi="GHEA Grapalat"/>
          <w:sz w:val="20"/>
          <w:vertAlign w:val="superscript"/>
        </w:rPr>
        <w:t xml:space="preserve">                                                </w:t>
      </w:r>
      <w:r w:rsidRPr="00EB1587">
        <w:rPr>
          <w:rFonts w:ascii="GHEA Grapalat" w:hAnsi="GHEA Grapalat"/>
          <w:sz w:val="20"/>
          <w:vertAlign w:val="superscript"/>
          <w:lang w:val="hy-AM"/>
        </w:rPr>
        <w:t>название финансового агента (должность руководителя, имя, фамилия)</w:t>
      </w:r>
      <w:r w:rsidRPr="00EB1587">
        <w:rPr>
          <w:rFonts w:ascii="GHEA Grapalat" w:hAnsi="GHEA Grapalat"/>
          <w:sz w:val="20"/>
          <w:vertAlign w:val="superscript"/>
        </w:rPr>
        <w:t xml:space="preserve">                                                         подпись</w:t>
      </w:r>
      <w:r w:rsidRPr="00EB1587">
        <w:rPr>
          <w:rFonts w:ascii="GHEA Grapalat" w:hAnsi="GHEA Grapalat"/>
          <w:sz w:val="20"/>
          <w:vertAlign w:val="superscript"/>
          <w:lang w:val="hy-AM"/>
        </w:rPr>
        <w:t xml:space="preserve">                                                                                                                                                                                                                       </w:t>
      </w:r>
    </w:p>
    <w:p w14:paraId="11714740" w14:textId="77777777" w:rsidR="00B80444" w:rsidRPr="00EB1587" w:rsidRDefault="00B80444" w:rsidP="00B80444">
      <w:pPr>
        <w:jc w:val="right"/>
        <w:rPr>
          <w:rFonts w:ascii="GHEA Grapalat" w:hAnsi="GHEA Grapalat"/>
          <w:sz w:val="20"/>
          <w:lang w:val="hy-AM"/>
        </w:rPr>
      </w:pPr>
      <w:r w:rsidRPr="00EB1587">
        <w:rPr>
          <w:rFonts w:ascii="GHEA Grapalat" w:hAnsi="GHEA Grapalat"/>
          <w:sz w:val="20"/>
          <w:lang w:val="hy-AM"/>
        </w:rPr>
        <w:t xml:space="preserve">    </w:t>
      </w:r>
    </w:p>
    <w:p w14:paraId="41C70D7C" w14:textId="77777777" w:rsidR="00B80444" w:rsidRPr="00EB1587" w:rsidRDefault="00B80444" w:rsidP="00B80444">
      <w:pPr>
        <w:jc w:val="center"/>
        <w:rPr>
          <w:rFonts w:ascii="GHEA Grapalat" w:hAnsi="GHEA Grapalat" w:cs="Sylfaen"/>
          <w:sz w:val="16"/>
          <w:szCs w:val="16"/>
          <w:lang w:val="es-ES"/>
        </w:rPr>
      </w:pPr>
      <w:r w:rsidRPr="00EB1587">
        <w:rPr>
          <w:rFonts w:ascii="GHEA Grapalat" w:hAnsi="GHEA Grapalat"/>
          <w:sz w:val="16"/>
          <w:szCs w:val="16"/>
        </w:rPr>
        <w:t xml:space="preserve">                                                                                                      М. П.</w:t>
      </w:r>
      <w:r w:rsidRPr="00EB1587">
        <w:rPr>
          <w:rFonts w:ascii="GHEA Grapalat" w:hAnsi="GHEA Grapalat" w:cs="Sylfaen"/>
          <w:sz w:val="16"/>
          <w:szCs w:val="16"/>
          <w:lang w:val="es-ES"/>
        </w:rPr>
        <w:t xml:space="preserve"> (</w:t>
      </w:r>
      <w:r w:rsidRPr="00EB1587">
        <w:rPr>
          <w:rFonts w:ascii="GHEA Grapalat" w:hAnsi="GHEA Grapalat" w:cs="Sylfaen"/>
          <w:sz w:val="16"/>
          <w:szCs w:val="16"/>
        </w:rPr>
        <w:t>при наличии</w:t>
      </w:r>
      <w:r w:rsidRPr="00EB1587">
        <w:rPr>
          <w:rFonts w:ascii="GHEA Grapalat" w:hAnsi="GHEA Grapalat" w:cs="Sylfaen"/>
          <w:sz w:val="16"/>
          <w:szCs w:val="16"/>
          <w:lang w:val="es-ES"/>
        </w:rPr>
        <w:t>)</w:t>
      </w:r>
    </w:p>
    <w:p w14:paraId="0C5D2079" w14:textId="77777777" w:rsidR="00B80444" w:rsidRPr="00EB1587" w:rsidRDefault="00B80444" w:rsidP="00B80444">
      <w:pPr>
        <w:jc w:val="center"/>
        <w:rPr>
          <w:rFonts w:ascii="GHEA Grapalat" w:hAnsi="GHEA Grapalat" w:cs="Sylfaen"/>
          <w:sz w:val="16"/>
          <w:szCs w:val="16"/>
          <w:lang w:val="es-ES"/>
        </w:rPr>
      </w:pPr>
      <w:r w:rsidRPr="00EB1587">
        <w:rPr>
          <w:rFonts w:ascii="GHEA Grapalat" w:hAnsi="GHEA Grapalat" w:cs="Sylfaen"/>
          <w:sz w:val="16"/>
          <w:szCs w:val="16"/>
          <w:lang w:val="es-ES"/>
        </w:rPr>
        <w:t xml:space="preserve">                                               </w:t>
      </w:r>
    </w:p>
    <w:p w14:paraId="6BB36DF0" w14:textId="77777777" w:rsidR="00B80444" w:rsidRPr="00EB1587" w:rsidRDefault="00B80444" w:rsidP="00B80444">
      <w:pPr>
        <w:jc w:val="center"/>
        <w:rPr>
          <w:rFonts w:ascii="GHEA Grapalat" w:hAnsi="GHEA Grapalat" w:cs="Sylfaen"/>
          <w:sz w:val="16"/>
          <w:szCs w:val="16"/>
          <w:lang w:val="es-ES"/>
        </w:rPr>
      </w:pPr>
    </w:p>
    <w:p w14:paraId="5D8D81ED" w14:textId="77777777" w:rsidR="00B80444" w:rsidRPr="00EB1587" w:rsidRDefault="00B80444" w:rsidP="00B80444">
      <w:pPr>
        <w:jc w:val="right"/>
        <w:rPr>
          <w:rFonts w:ascii="GHEA Grapalat" w:hAnsi="GHEA Grapalat"/>
          <w:sz w:val="20"/>
          <w:lang w:val="hy-AM"/>
        </w:rPr>
      </w:pPr>
      <w:r w:rsidRPr="00EB1587">
        <w:rPr>
          <w:rFonts w:ascii="GHEA Grapalat" w:hAnsi="GHEA Grapalat" w:cs="Sylfaen"/>
          <w:sz w:val="20"/>
          <w:szCs w:val="20"/>
          <w:lang w:val="es-ES"/>
        </w:rPr>
        <w:t xml:space="preserve">«--»         20  </w:t>
      </w:r>
      <w:r w:rsidRPr="00EB1587">
        <w:rPr>
          <w:rFonts w:ascii="GHEA Grapalat" w:hAnsi="GHEA Grapalat" w:cs="Sylfaen"/>
          <w:sz w:val="20"/>
          <w:szCs w:val="20"/>
        </w:rPr>
        <w:t>г.</w:t>
      </w:r>
      <w:r w:rsidRPr="00EB1587">
        <w:rPr>
          <w:rFonts w:ascii="GHEA Grapalat" w:hAnsi="GHEA Grapalat"/>
          <w:sz w:val="20"/>
          <w:lang w:val="hy-AM"/>
        </w:rPr>
        <w:tab/>
        <w:t xml:space="preserve"> </w:t>
      </w:r>
    </w:p>
    <w:sectPr w:rsidR="00B80444" w:rsidRPr="00EB1587" w:rsidSect="00EC325C">
      <w:footnotePr>
        <w:pos w:val="beneathText"/>
      </w:footnotePr>
      <w:pgSz w:w="11907" w:h="16840" w:code="9"/>
      <w:pgMar w:top="446" w:right="749" w:bottom="994" w:left="1166"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91DBDE" w14:textId="77777777" w:rsidR="00343FD9" w:rsidRDefault="00343FD9">
      <w:r>
        <w:separator/>
      </w:r>
    </w:p>
  </w:endnote>
  <w:endnote w:type="continuationSeparator" w:id="0">
    <w:p w14:paraId="71E4B8F6" w14:textId="77777777" w:rsidR="00343FD9" w:rsidRDefault="00343F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Unicode">
    <w:altName w:val="Arial"/>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03841"/>
      <w:docPartObj>
        <w:docPartGallery w:val="Page Numbers (Bottom of Page)"/>
        <w:docPartUnique/>
      </w:docPartObj>
    </w:sdtPr>
    <w:sdtEndPr>
      <w:rPr>
        <w:rFonts w:ascii="GHEA Grapalat" w:hAnsi="GHEA Grapalat"/>
        <w:sz w:val="24"/>
        <w:szCs w:val="24"/>
      </w:rPr>
    </w:sdtEndPr>
    <w:sdtContent>
      <w:p w14:paraId="71978983" w14:textId="77777777" w:rsidR="009F799F" w:rsidRPr="003E450C" w:rsidRDefault="009F799F">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6F21D9">
          <w:rPr>
            <w:rFonts w:ascii="GHEA Grapalat" w:hAnsi="GHEA Grapalat"/>
            <w:noProof/>
            <w:sz w:val="24"/>
            <w:szCs w:val="24"/>
          </w:rPr>
          <w:t>2</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760E9" w14:textId="77777777" w:rsidR="00343FD9" w:rsidRDefault="00343FD9">
      <w:r>
        <w:separator/>
      </w:r>
    </w:p>
  </w:footnote>
  <w:footnote w:type="continuationSeparator" w:id="0">
    <w:p w14:paraId="05987737" w14:textId="77777777" w:rsidR="00343FD9" w:rsidRDefault="00343FD9">
      <w:r>
        <w:continuationSeparator/>
      </w:r>
    </w:p>
  </w:footnote>
  <w:footnote w:id="1">
    <w:p w14:paraId="1FF686D5" w14:textId="77777777" w:rsidR="009F799F" w:rsidRPr="00A31673" w:rsidRDefault="009F799F">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14:paraId="4F9F595E" w14:textId="77777777" w:rsidR="009F799F" w:rsidRPr="00900E5A" w:rsidRDefault="009F799F">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r w:rsidRPr="00CB0EE3">
        <w:rPr>
          <w:rFonts w:ascii="GHEA Grapalat" w:hAnsi="GHEA Grapalat"/>
          <w:i/>
        </w:rPr>
        <w:t>.</w:t>
      </w:r>
    </w:p>
  </w:footnote>
  <w:footnote w:id="3">
    <w:p w14:paraId="22D69521" w14:textId="77777777" w:rsidR="009F799F" w:rsidRDefault="009F799F" w:rsidP="006B3E56">
      <w:pPr>
        <w:jc w:val="both"/>
      </w:pPr>
    </w:p>
    <w:p w14:paraId="1D23D36E" w14:textId="77777777" w:rsidR="009F799F" w:rsidRPr="00FC561F" w:rsidRDefault="009F799F" w:rsidP="006B3E56">
      <w:pPr>
        <w:jc w:val="both"/>
        <w:rPr>
          <w:rFonts w:ascii="GHEA Grapalat" w:hAnsi="GHEA Grapalat"/>
          <w:i/>
          <w:sz w:val="20"/>
          <w:szCs w:val="20"/>
        </w:rPr>
      </w:pPr>
    </w:p>
    <w:p w14:paraId="0272DE88" w14:textId="77777777" w:rsidR="009F799F" w:rsidRDefault="009F799F" w:rsidP="00DB6244">
      <w:pPr>
        <w:jc w:val="both"/>
        <w:rPr>
          <w:rFonts w:ascii="GHEA Grapalat" w:hAnsi="GHEA Grapalat"/>
          <w:i/>
          <w:sz w:val="20"/>
          <w:szCs w:val="20"/>
        </w:rPr>
      </w:pPr>
      <w:r w:rsidRPr="007D41A3">
        <w:rPr>
          <w:rFonts w:ascii="GHEA Grapalat" w:hAnsi="GHEA Grapalat"/>
          <w:i/>
          <w:sz w:val="20"/>
          <w:szCs w:val="20"/>
        </w:rPr>
        <w:t>** -</w:t>
      </w:r>
      <w:r>
        <w:rPr>
          <w:rFonts w:ascii="GHEA Grapalat" w:hAnsi="GHEA Grapalat"/>
          <w:i/>
          <w:sz w:val="20"/>
          <w:szCs w:val="20"/>
        </w:rPr>
        <w:t xml:space="preserve"> </w:t>
      </w:r>
      <w:r w:rsidRPr="007D41A3">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7D41A3">
        <w:rPr>
          <w:rFonts w:ascii="GHEA Grapalat" w:hAnsi="GHEA Grapalat"/>
          <w:i/>
          <w:sz w:val="20"/>
          <w:szCs w:val="20"/>
        </w:rPr>
        <w:t>;</w:t>
      </w:r>
    </w:p>
    <w:p w14:paraId="0BCFCA65" w14:textId="77777777" w:rsidR="009F799F" w:rsidRPr="00E7182E" w:rsidRDefault="009F799F" w:rsidP="00E7182E">
      <w:pPr>
        <w:jc w:val="both"/>
        <w:rPr>
          <w:rFonts w:ascii="GHEA Grapalat" w:hAnsi="GHEA Grapalat"/>
          <w:i/>
          <w:sz w:val="20"/>
          <w:szCs w:val="20"/>
        </w:rPr>
      </w:pPr>
      <w:r w:rsidRPr="00E7182E">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E7182E">
        <w:rPr>
          <w:rFonts w:ascii="GHEA Grapalat" w:hAnsi="GHEA Grapalat"/>
          <w:i/>
          <w:sz w:val="20"/>
          <w:szCs w:val="20"/>
        </w:rPr>
        <w:t>";</w:t>
      </w:r>
    </w:p>
    <w:p w14:paraId="3D944701" w14:textId="77777777" w:rsidR="009F799F" w:rsidRPr="007D41A3" w:rsidRDefault="009F799F" w:rsidP="00DB6244">
      <w:pPr>
        <w:jc w:val="both"/>
        <w:rPr>
          <w:rFonts w:ascii="GHEA Grapalat" w:hAnsi="GHEA Grapalat"/>
          <w:i/>
          <w:sz w:val="20"/>
          <w:szCs w:val="20"/>
        </w:rPr>
      </w:pPr>
      <w:r w:rsidRPr="007D41A3">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7C74D8AD" w14:textId="77777777" w:rsidR="009F799F" w:rsidRPr="001849D9" w:rsidRDefault="009F799F" w:rsidP="006B3E56">
      <w:pPr>
        <w:jc w:val="both"/>
        <w:rPr>
          <w:rFonts w:ascii="GHEA Grapalat" w:hAnsi="GHEA Grapalat"/>
          <w:i/>
          <w:sz w:val="20"/>
          <w:szCs w:val="20"/>
          <w:lang w:val="af-ZA"/>
        </w:rPr>
      </w:pPr>
      <w:r w:rsidRPr="001849D9">
        <w:rPr>
          <w:rFonts w:ascii="GHEA Grapalat" w:hAnsi="GHEA Grapalat"/>
          <w:i/>
          <w:sz w:val="20"/>
          <w:szCs w:val="20"/>
        </w:rPr>
        <w:t xml:space="preserve"> </w:t>
      </w:r>
    </w:p>
    <w:p w14:paraId="29A96846" w14:textId="77777777" w:rsidR="009F799F" w:rsidRPr="001849D9" w:rsidRDefault="009F799F" w:rsidP="006B3E56">
      <w:pPr>
        <w:pStyle w:val="af2"/>
        <w:rPr>
          <w:rFonts w:asciiTheme="minorHAnsi" w:hAnsiTheme="minorHAnsi"/>
          <w:i/>
          <w:lang w:val="af-ZA"/>
        </w:rPr>
      </w:pPr>
    </w:p>
  </w:footnote>
  <w:footnote w:id="4">
    <w:p w14:paraId="63120FFB" w14:textId="77777777" w:rsidR="009F799F" w:rsidRPr="00990559" w:rsidRDefault="009F799F">
      <w:pPr>
        <w:pStyle w:val="af2"/>
        <w:rPr>
          <w:rFonts w:ascii="Sylfaen" w:hAnsi="Sylfaen"/>
          <w:lang w:val="hy-AM"/>
        </w:rPr>
      </w:pPr>
      <w:r>
        <w:rPr>
          <w:rStyle w:val="af6"/>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5">
    <w:p w14:paraId="4D83A95B" w14:textId="77777777" w:rsidR="009F799F" w:rsidRPr="00DC619D" w:rsidRDefault="009F799F"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6">
    <w:p w14:paraId="4F04D695" w14:textId="77777777" w:rsidR="009F799F" w:rsidRPr="00D3436F" w:rsidRDefault="009F799F"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14:paraId="07A8F9C2" w14:textId="77777777" w:rsidR="009F799F" w:rsidRPr="00D3436F" w:rsidRDefault="009F799F">
      <w:pPr>
        <w:pStyle w:val="af2"/>
        <w:rPr>
          <w:lang w:val="es-ES"/>
        </w:rPr>
      </w:pPr>
    </w:p>
  </w:footnote>
  <w:footnote w:id="7">
    <w:p w14:paraId="5D1A0016" w14:textId="77777777" w:rsidR="009F799F" w:rsidRPr="008842CE" w:rsidRDefault="009F799F"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498231F8" w14:textId="77777777" w:rsidR="009F799F" w:rsidRPr="008842CE" w:rsidRDefault="009F799F" w:rsidP="003D2FE2">
      <w:pPr>
        <w:pStyle w:val="af2"/>
        <w:jc w:val="both"/>
        <w:rPr>
          <w:rFonts w:ascii="GHEA Grapalat" w:hAnsi="GHEA Grapalat"/>
        </w:rPr>
      </w:pPr>
    </w:p>
  </w:footnote>
  <w:footnote w:id="8">
    <w:p w14:paraId="22C3D91A" w14:textId="77777777" w:rsidR="009F799F" w:rsidRPr="008842CE" w:rsidRDefault="009F799F" w:rsidP="003D2FE2">
      <w:pPr>
        <w:pStyle w:val="af2"/>
        <w:jc w:val="both"/>
      </w:pPr>
    </w:p>
  </w:footnote>
  <w:footnote w:id="9">
    <w:p w14:paraId="4FB62E5E" w14:textId="77777777" w:rsidR="009F799F" w:rsidRPr="008842CE" w:rsidRDefault="009F799F" w:rsidP="000A214C">
      <w:pPr>
        <w:pStyle w:val="af2"/>
        <w:jc w:val="both"/>
        <w:rPr>
          <w:rFonts w:ascii="GHEA Grapalat" w:hAnsi="GHEA Grapalat"/>
        </w:rPr>
      </w:pPr>
    </w:p>
  </w:footnote>
  <w:footnote w:id="10">
    <w:p w14:paraId="1B1DBE0B" w14:textId="77777777" w:rsidR="009F799F" w:rsidRPr="008842CE" w:rsidRDefault="009F799F" w:rsidP="000A214C">
      <w:pPr>
        <w:pStyle w:val="af2"/>
        <w:jc w:val="both"/>
      </w:pPr>
    </w:p>
  </w:footnote>
  <w:footnote w:id="11">
    <w:p w14:paraId="55A6B2A1" w14:textId="77777777" w:rsidR="009F799F" w:rsidRPr="00124BE9" w:rsidRDefault="009F799F" w:rsidP="00BB28C8">
      <w:pPr>
        <w:pStyle w:val="af2"/>
        <w:widowControl w:val="0"/>
        <w:jc w:val="both"/>
        <w:rPr>
          <w:rFonts w:ascii="GHEA Grapalat" w:hAnsi="GHEA Grapalat"/>
          <w:lang w:val="hy-AM"/>
        </w:rPr>
      </w:pPr>
      <w:r>
        <w:rPr>
          <w:rStyle w:val="af6"/>
        </w:rPr>
        <w:t>18</w:t>
      </w:r>
      <w:r w:rsidRPr="00124BE9">
        <w:rPr>
          <w:rFonts w:ascii="GHEA Grapalat" w:hAnsi="GHEA Grapalat"/>
        </w:rPr>
        <w:t xml:space="preserve"> </w:t>
      </w:r>
      <w:r w:rsidRPr="00124BE9">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2">
    <w:p w14:paraId="6ABBEA17" w14:textId="77777777" w:rsidR="009F799F" w:rsidRPr="00124BE9" w:rsidRDefault="009F799F" w:rsidP="00BB28C8">
      <w:pPr>
        <w:pStyle w:val="af2"/>
        <w:widowControl w:val="0"/>
        <w:jc w:val="both"/>
        <w:rPr>
          <w:rFonts w:ascii="GHEA Grapalat" w:hAnsi="GHEA Grapalat"/>
          <w:lang w:val="hy-AM"/>
        </w:rPr>
      </w:pPr>
      <w:r>
        <w:rPr>
          <w:rStyle w:val="af6"/>
        </w:rPr>
        <w:t>22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3">
    <w:p w14:paraId="46106CEA" w14:textId="77777777" w:rsidR="009F799F" w:rsidRPr="00124BE9" w:rsidRDefault="009F799F" w:rsidP="00BB28C8">
      <w:pPr>
        <w:pStyle w:val="af2"/>
        <w:widowControl w:val="0"/>
        <w:jc w:val="both"/>
        <w:rPr>
          <w:rFonts w:ascii="GHEA Grapalat" w:hAnsi="GHEA Grapalat"/>
          <w:lang w:val="hy-AM"/>
        </w:rPr>
      </w:pPr>
      <w:r>
        <w:rPr>
          <w:rStyle w:val="af6"/>
        </w:rPr>
        <w:t>23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4">
    <w:p w14:paraId="7F2F30CF" w14:textId="77777777" w:rsidR="009F799F" w:rsidRPr="00124BE9" w:rsidRDefault="009F799F" w:rsidP="00BB28C8">
      <w:pPr>
        <w:pStyle w:val="af2"/>
        <w:widowControl w:val="0"/>
        <w:jc w:val="both"/>
      </w:pPr>
      <w:r w:rsidRPr="00124BE9">
        <w:rPr>
          <w:rStyle w:val="af6"/>
        </w:rPr>
        <w:t>*</w:t>
      </w:r>
      <w:r w:rsidRPr="00124BE9">
        <w:t xml:space="preserve"> </w:t>
      </w:r>
      <w:r w:rsidRPr="00D97342">
        <w:rPr>
          <w:rFonts w:ascii="GHEA Grapalat" w:hAnsi="GHEA Grapalat"/>
          <w:i/>
        </w:rPr>
        <w:t xml:space="preserve">Срок </w:t>
      </w:r>
      <w:r>
        <w:rPr>
          <w:rFonts w:ascii="GHEA Grapalat" w:hAnsi="GHEA Grapalat"/>
          <w:i/>
        </w:rPr>
        <w:t>выполнения работ</w:t>
      </w:r>
      <w:r w:rsidRPr="00D97342">
        <w:rPr>
          <w:rFonts w:ascii="GHEA Grapalat" w:hAnsi="GHEA Grapalat"/>
          <w:i/>
        </w:rPr>
        <w:t>, а в случае поэтапн</w:t>
      </w:r>
      <w:r>
        <w:rPr>
          <w:rFonts w:ascii="GHEA Grapalat" w:hAnsi="GHEA Grapalat"/>
          <w:i/>
        </w:rPr>
        <w:t>ого выполнения</w:t>
      </w:r>
      <w:r w:rsidRPr="00D97342">
        <w:rPr>
          <w:rFonts w:ascii="GHEA Grapalat" w:hAnsi="GHEA Grapalat"/>
          <w:i/>
        </w:rPr>
        <w:t>—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w:t>
      </w:r>
      <w:r>
        <w:rPr>
          <w:rFonts w:ascii="GHEA Grapalat" w:hAnsi="GHEA Grapalat"/>
          <w:i/>
        </w:rPr>
        <w:t>м</w:t>
      </w:r>
      <w:r w:rsidRPr="00D97342">
        <w:rPr>
          <w:rFonts w:ascii="GHEA Grapalat" w:hAnsi="GHEA Grapalat"/>
          <w:i/>
        </w:rPr>
        <w:t xml:space="preserve"> прав и обязанностей сторон, за исключением случая, когда отобранный участник соглашается </w:t>
      </w:r>
      <w:r>
        <w:rPr>
          <w:rFonts w:ascii="GHEA Grapalat" w:hAnsi="GHEA Grapalat"/>
          <w:i/>
        </w:rPr>
        <w:t xml:space="preserve">выполненить работу </w:t>
      </w:r>
      <w:r w:rsidRPr="00D97342">
        <w:rPr>
          <w:rFonts w:ascii="GHEA Grapalat" w:hAnsi="GHEA Grapalat"/>
          <w:i/>
        </w:rPr>
        <w:t>в более короткий срок</w:t>
      </w:r>
      <w:r>
        <w:rPr>
          <w:rFonts w:ascii="GHEA Grapalat" w:hAnsi="GHEA Grapalat"/>
          <w:i/>
        </w:rPr>
        <w:t>.</w:t>
      </w:r>
      <w:r w:rsidRPr="00124BE9">
        <w:rPr>
          <w:rFonts w:ascii="GHEA Grapalat" w:hAnsi="GHEA Grapalat"/>
          <w:i/>
        </w:rPr>
        <w:t>.</w:t>
      </w:r>
    </w:p>
  </w:footnote>
  <w:footnote w:id="15">
    <w:p w14:paraId="5070734E" w14:textId="77777777" w:rsidR="009F799F" w:rsidRPr="00124BE9" w:rsidRDefault="009F799F" w:rsidP="00BB28C8">
      <w:pPr>
        <w:widowControl w:val="0"/>
        <w:jc w:val="both"/>
        <w:rPr>
          <w:rFonts w:ascii="GHEA Grapalat" w:hAnsi="GHEA Grapalat"/>
          <w:i/>
          <w:sz w:val="20"/>
          <w:szCs w:val="20"/>
        </w:rPr>
      </w:pPr>
      <w:r w:rsidRPr="00124BE9">
        <w:rPr>
          <w:rStyle w:val="af6"/>
          <w:sz w:val="20"/>
          <w:szCs w:val="20"/>
        </w:rPr>
        <w:t>**</w:t>
      </w:r>
      <w:r w:rsidRPr="00124BE9">
        <w:rPr>
          <w:sz w:val="20"/>
          <w:szCs w:val="20"/>
        </w:rPr>
        <w:t xml:space="preserve"> </w:t>
      </w:r>
      <w:r w:rsidRPr="00124BE9">
        <w:rPr>
          <w:rFonts w:ascii="GHEA Grapalat" w:hAnsi="GHEA Grapalat"/>
          <w:i/>
          <w:sz w:val="20"/>
          <w:szCs w:val="20"/>
        </w:rPr>
        <w:t xml:space="preserve">Если договор заключается на основании части 6 статьи 15 Закона РА "О закупках", то в 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124BE9">
        <w:rPr>
          <w:rFonts w:ascii="GHEA Grapalat" w:hAnsi="GHEA Grapalat"/>
          <w:i/>
          <w:sz w:val="20"/>
          <w:szCs w:val="20"/>
        </w:rPr>
        <w:t>исчисление осуществляется со дня вступления в силу заключаемого между сторонами соглашения в случае предусмотрения финансовых средств.</w:t>
      </w:r>
    </w:p>
    <w:p w14:paraId="050445CA" w14:textId="77777777" w:rsidR="009F799F" w:rsidRPr="00124BE9" w:rsidRDefault="009F799F" w:rsidP="00BB28C8">
      <w:pPr>
        <w:pStyle w:val="af2"/>
        <w:widowControl w:val="0"/>
        <w:jc w:val="both"/>
      </w:pPr>
    </w:p>
  </w:footnote>
  <w:footnote w:id="16">
    <w:p w14:paraId="0FF610AE" w14:textId="77777777" w:rsidR="009F799F" w:rsidRPr="00124BE9" w:rsidRDefault="009F799F" w:rsidP="00BB28C8">
      <w:pPr>
        <w:pStyle w:val="af2"/>
        <w:widowControl w:val="0"/>
        <w:jc w:val="both"/>
      </w:pPr>
      <w:r w:rsidRPr="00124BE9">
        <w:rPr>
          <w:rStyle w:val="af6"/>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7">
    <w:p w14:paraId="6DEAA2D3" w14:textId="77777777" w:rsidR="009F799F" w:rsidRPr="00124BE9" w:rsidRDefault="009F799F" w:rsidP="00BB28C8">
      <w:pPr>
        <w:pStyle w:val="af2"/>
        <w:widowControl w:val="0"/>
        <w:jc w:val="both"/>
      </w:pPr>
      <w:r w:rsidRPr="00124BE9">
        <w:rPr>
          <w:rStyle w:val="af6"/>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B5136AB"/>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6E5202FE"/>
    <w:multiLevelType w:val="hybridMultilevel"/>
    <w:tmpl w:val="6016C6B6"/>
    <w:lvl w:ilvl="0" w:tplc="53429480">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3"/>
  </w:num>
  <w:num w:numId="2">
    <w:abstractNumId w:val="11"/>
  </w:num>
  <w:num w:numId="3">
    <w:abstractNumId w:val="21"/>
  </w:num>
  <w:num w:numId="4">
    <w:abstractNumId w:val="16"/>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9"/>
  </w:num>
  <w:num w:numId="12">
    <w:abstractNumId w:val="31"/>
  </w:num>
  <w:num w:numId="13">
    <w:abstractNumId w:val="28"/>
  </w:num>
  <w:num w:numId="14">
    <w:abstractNumId w:val="13"/>
  </w:num>
  <w:num w:numId="15">
    <w:abstractNumId w:val="30"/>
  </w:num>
  <w:num w:numId="16">
    <w:abstractNumId w:val="15"/>
  </w:num>
  <w:num w:numId="17">
    <w:abstractNumId w:val="6"/>
  </w:num>
  <w:num w:numId="18">
    <w:abstractNumId w:val="1"/>
  </w:num>
  <w:num w:numId="19">
    <w:abstractNumId w:val="17"/>
  </w:num>
  <w:num w:numId="20">
    <w:abstractNumId w:val="17"/>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8"/>
  </w:num>
  <w:num w:numId="24">
    <w:abstractNumId w:val="20"/>
  </w:num>
  <w:num w:numId="25">
    <w:abstractNumId w:val="22"/>
  </w:num>
  <w:num w:numId="26">
    <w:abstractNumId w:val="14"/>
  </w:num>
  <w:num w:numId="27">
    <w:abstractNumId w:val="7"/>
  </w:num>
  <w:num w:numId="28">
    <w:abstractNumId w:val="12"/>
  </w:num>
  <w:num w:numId="29">
    <w:abstractNumId w:val="4"/>
  </w:num>
  <w:num w:numId="30">
    <w:abstractNumId w:val="3"/>
  </w:num>
  <w:num w:numId="31">
    <w:abstractNumId w:val="0"/>
  </w:num>
  <w:num w:numId="32">
    <w:abstractNumId w:val="10"/>
  </w:num>
  <w:num w:numId="33">
    <w:abstractNumId w:val="27"/>
  </w:num>
  <w:num w:numId="34">
    <w:abstractNumId w:val="25"/>
  </w:num>
  <w:num w:numId="35">
    <w:abstractNumId w:val="29"/>
  </w:num>
  <w:num w:numId="36">
    <w:abstractNumId w:val="2"/>
  </w:num>
  <w:num w:numId="37">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1D8"/>
    <w:rsid w:val="00000345"/>
    <w:rsid w:val="0000037D"/>
    <w:rsid w:val="00000958"/>
    <w:rsid w:val="000013D6"/>
    <w:rsid w:val="000016BB"/>
    <w:rsid w:val="00001BDF"/>
    <w:rsid w:val="00002C23"/>
    <w:rsid w:val="000031E3"/>
    <w:rsid w:val="000033BC"/>
    <w:rsid w:val="00003574"/>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5DD"/>
    <w:rsid w:val="000238FE"/>
    <w:rsid w:val="000239B5"/>
    <w:rsid w:val="00023B6C"/>
    <w:rsid w:val="00023F8F"/>
    <w:rsid w:val="000246E6"/>
    <w:rsid w:val="00025353"/>
    <w:rsid w:val="00025A85"/>
    <w:rsid w:val="00026351"/>
    <w:rsid w:val="00026426"/>
    <w:rsid w:val="00027166"/>
    <w:rsid w:val="000275BF"/>
    <w:rsid w:val="00030728"/>
    <w:rsid w:val="00030D40"/>
    <w:rsid w:val="000312D9"/>
    <w:rsid w:val="000313A6"/>
    <w:rsid w:val="000316DF"/>
    <w:rsid w:val="000320D9"/>
    <w:rsid w:val="000330A3"/>
    <w:rsid w:val="000335FC"/>
    <w:rsid w:val="00033946"/>
    <w:rsid w:val="00033B20"/>
    <w:rsid w:val="00034CED"/>
    <w:rsid w:val="00035859"/>
    <w:rsid w:val="00036C98"/>
    <w:rsid w:val="00037494"/>
    <w:rsid w:val="00037DDE"/>
    <w:rsid w:val="000408D8"/>
    <w:rsid w:val="0004111D"/>
    <w:rsid w:val="000424BA"/>
    <w:rsid w:val="00042BD4"/>
    <w:rsid w:val="00042FC8"/>
    <w:rsid w:val="00043225"/>
    <w:rsid w:val="0004387F"/>
    <w:rsid w:val="00043D25"/>
    <w:rsid w:val="00046BAC"/>
    <w:rsid w:val="0004722F"/>
    <w:rsid w:val="000473EF"/>
    <w:rsid w:val="00051490"/>
    <w:rsid w:val="0005196C"/>
    <w:rsid w:val="00051B7F"/>
    <w:rsid w:val="00052084"/>
    <w:rsid w:val="0005376A"/>
    <w:rsid w:val="000537FF"/>
    <w:rsid w:val="00053BFB"/>
    <w:rsid w:val="000540F1"/>
    <w:rsid w:val="000550DA"/>
    <w:rsid w:val="00055129"/>
    <w:rsid w:val="00055195"/>
    <w:rsid w:val="00055CC2"/>
    <w:rsid w:val="00056516"/>
    <w:rsid w:val="00056AB4"/>
    <w:rsid w:val="00057264"/>
    <w:rsid w:val="00057418"/>
    <w:rsid w:val="000604CF"/>
    <w:rsid w:val="00060DB0"/>
    <w:rsid w:val="00060FB1"/>
    <w:rsid w:val="0006117A"/>
    <w:rsid w:val="000612B9"/>
    <w:rsid w:val="0006220B"/>
    <w:rsid w:val="0006311D"/>
    <w:rsid w:val="00063AEF"/>
    <w:rsid w:val="00063FC7"/>
    <w:rsid w:val="00064369"/>
    <w:rsid w:val="00065C3B"/>
    <w:rsid w:val="0006703E"/>
    <w:rsid w:val="00070108"/>
    <w:rsid w:val="000702A0"/>
    <w:rsid w:val="000704B9"/>
    <w:rsid w:val="00070DBB"/>
    <w:rsid w:val="00071119"/>
    <w:rsid w:val="00071450"/>
    <w:rsid w:val="00071C65"/>
    <w:rsid w:val="00071D1C"/>
    <w:rsid w:val="00072575"/>
    <w:rsid w:val="00072BC8"/>
    <w:rsid w:val="00073430"/>
    <w:rsid w:val="000735B0"/>
    <w:rsid w:val="00073A04"/>
    <w:rsid w:val="00073A09"/>
    <w:rsid w:val="00074CC1"/>
    <w:rsid w:val="00074F4F"/>
    <w:rsid w:val="000752B1"/>
    <w:rsid w:val="00075997"/>
    <w:rsid w:val="000763E5"/>
    <w:rsid w:val="00077036"/>
    <w:rsid w:val="00077062"/>
    <w:rsid w:val="00077BB9"/>
    <w:rsid w:val="000808DF"/>
    <w:rsid w:val="00080C4E"/>
    <w:rsid w:val="00080E73"/>
    <w:rsid w:val="00080E81"/>
    <w:rsid w:val="000811C1"/>
    <w:rsid w:val="000814B8"/>
    <w:rsid w:val="000822C1"/>
    <w:rsid w:val="00082ADC"/>
    <w:rsid w:val="00082DE0"/>
    <w:rsid w:val="00083558"/>
    <w:rsid w:val="000845F6"/>
    <w:rsid w:val="000846BD"/>
    <w:rsid w:val="00084B51"/>
    <w:rsid w:val="0008563D"/>
    <w:rsid w:val="000858EB"/>
    <w:rsid w:val="00085931"/>
    <w:rsid w:val="00086B1E"/>
    <w:rsid w:val="000878DB"/>
    <w:rsid w:val="00087A30"/>
    <w:rsid w:val="00090699"/>
    <w:rsid w:val="000911CA"/>
    <w:rsid w:val="00092D0A"/>
    <w:rsid w:val="0009380C"/>
    <w:rsid w:val="00094180"/>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322"/>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518C"/>
    <w:rsid w:val="000B6A70"/>
    <w:rsid w:val="000B700B"/>
    <w:rsid w:val="000B751B"/>
    <w:rsid w:val="000B7635"/>
    <w:rsid w:val="000B7641"/>
    <w:rsid w:val="000B7C54"/>
    <w:rsid w:val="000C062F"/>
    <w:rsid w:val="000C0A9D"/>
    <w:rsid w:val="000C165F"/>
    <w:rsid w:val="000C264F"/>
    <w:rsid w:val="000C2964"/>
    <w:rsid w:val="000C36C6"/>
    <w:rsid w:val="000C3F69"/>
    <w:rsid w:val="000C4775"/>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53"/>
    <w:rsid w:val="000D6A89"/>
    <w:rsid w:val="000D6C21"/>
    <w:rsid w:val="000D701E"/>
    <w:rsid w:val="000D77C1"/>
    <w:rsid w:val="000E1C31"/>
    <w:rsid w:val="000E1E78"/>
    <w:rsid w:val="000E21F2"/>
    <w:rsid w:val="000E2427"/>
    <w:rsid w:val="000E267C"/>
    <w:rsid w:val="000E308B"/>
    <w:rsid w:val="000E3D1E"/>
    <w:rsid w:val="000E3F9A"/>
    <w:rsid w:val="000E4039"/>
    <w:rsid w:val="000E426E"/>
    <w:rsid w:val="000E4C35"/>
    <w:rsid w:val="000E5A91"/>
    <w:rsid w:val="000E5C19"/>
    <w:rsid w:val="000E624C"/>
    <w:rsid w:val="000E7612"/>
    <w:rsid w:val="000E7716"/>
    <w:rsid w:val="000E79BD"/>
    <w:rsid w:val="000F109E"/>
    <w:rsid w:val="000F2653"/>
    <w:rsid w:val="000F31EB"/>
    <w:rsid w:val="000F332D"/>
    <w:rsid w:val="000F338E"/>
    <w:rsid w:val="000F3922"/>
    <w:rsid w:val="000F3939"/>
    <w:rsid w:val="000F3B31"/>
    <w:rsid w:val="000F3BA2"/>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4D49"/>
    <w:rsid w:val="0010508D"/>
    <w:rsid w:val="0010519D"/>
    <w:rsid w:val="00106365"/>
    <w:rsid w:val="00106D44"/>
    <w:rsid w:val="00106DEE"/>
    <w:rsid w:val="00110433"/>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67B6"/>
    <w:rsid w:val="00117020"/>
    <w:rsid w:val="00117833"/>
    <w:rsid w:val="00117964"/>
    <w:rsid w:val="00117DAA"/>
    <w:rsid w:val="0012082E"/>
    <w:rsid w:val="00122FC9"/>
    <w:rsid w:val="00123294"/>
    <w:rsid w:val="001235E7"/>
    <w:rsid w:val="001239F9"/>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7D3"/>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08D"/>
    <w:rsid w:val="0014472E"/>
    <w:rsid w:val="00144E38"/>
    <w:rsid w:val="00144F73"/>
    <w:rsid w:val="001454D3"/>
    <w:rsid w:val="001457AE"/>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3E5"/>
    <w:rsid w:val="00161428"/>
    <w:rsid w:val="00161B32"/>
    <w:rsid w:val="0016213E"/>
    <w:rsid w:val="00163324"/>
    <w:rsid w:val="0016336E"/>
    <w:rsid w:val="001647D2"/>
    <w:rsid w:val="00164BBC"/>
    <w:rsid w:val="0016519F"/>
    <w:rsid w:val="00165A51"/>
    <w:rsid w:val="00166832"/>
    <w:rsid w:val="00166FBD"/>
    <w:rsid w:val="001679A6"/>
    <w:rsid w:val="00171E80"/>
    <w:rsid w:val="001723D6"/>
    <w:rsid w:val="001724D7"/>
    <w:rsid w:val="0017292A"/>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2071"/>
    <w:rsid w:val="00183004"/>
    <w:rsid w:val="0018301A"/>
    <w:rsid w:val="001831C4"/>
    <w:rsid w:val="00183DD8"/>
    <w:rsid w:val="00183FEA"/>
    <w:rsid w:val="001849D9"/>
    <w:rsid w:val="00184D18"/>
    <w:rsid w:val="00184F17"/>
    <w:rsid w:val="001852A2"/>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CE4"/>
    <w:rsid w:val="00196F14"/>
    <w:rsid w:val="001A070B"/>
    <w:rsid w:val="001A0B47"/>
    <w:rsid w:val="001A17F8"/>
    <w:rsid w:val="001A232C"/>
    <w:rsid w:val="001A23A6"/>
    <w:rsid w:val="001A2579"/>
    <w:rsid w:val="001A2B0A"/>
    <w:rsid w:val="001A2F72"/>
    <w:rsid w:val="001A3195"/>
    <w:rsid w:val="001A3F67"/>
    <w:rsid w:val="001A3FEC"/>
    <w:rsid w:val="001A43A4"/>
    <w:rsid w:val="001A4EF7"/>
    <w:rsid w:val="001A54A3"/>
    <w:rsid w:val="001A5BC8"/>
    <w:rsid w:val="001A5C02"/>
    <w:rsid w:val="001A6561"/>
    <w:rsid w:val="001A6B31"/>
    <w:rsid w:val="001A7595"/>
    <w:rsid w:val="001A77DF"/>
    <w:rsid w:val="001B0D9A"/>
    <w:rsid w:val="001B1050"/>
    <w:rsid w:val="001B1370"/>
    <w:rsid w:val="001B14C2"/>
    <w:rsid w:val="001B1C67"/>
    <w:rsid w:val="001B1FC4"/>
    <w:rsid w:val="001B32D9"/>
    <w:rsid w:val="001B37D2"/>
    <w:rsid w:val="001B45A9"/>
    <w:rsid w:val="001B478E"/>
    <w:rsid w:val="001B5CDE"/>
    <w:rsid w:val="001B6E72"/>
    <w:rsid w:val="001B6FCF"/>
    <w:rsid w:val="001C0295"/>
    <w:rsid w:val="001C07C6"/>
    <w:rsid w:val="001C0849"/>
    <w:rsid w:val="001C1570"/>
    <w:rsid w:val="001C3D83"/>
    <w:rsid w:val="001C3F6C"/>
    <w:rsid w:val="001C57A6"/>
    <w:rsid w:val="001C6688"/>
    <w:rsid w:val="001C76F7"/>
    <w:rsid w:val="001C7EB3"/>
    <w:rsid w:val="001D0249"/>
    <w:rsid w:val="001D0644"/>
    <w:rsid w:val="001D129F"/>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7D4"/>
    <w:rsid w:val="001E0BC2"/>
    <w:rsid w:val="001E2794"/>
    <w:rsid w:val="001E2814"/>
    <w:rsid w:val="001E3D3F"/>
    <w:rsid w:val="001E47D5"/>
    <w:rsid w:val="001E4A24"/>
    <w:rsid w:val="001E5412"/>
    <w:rsid w:val="001E55B2"/>
    <w:rsid w:val="001E5866"/>
    <w:rsid w:val="001E7733"/>
    <w:rsid w:val="001F0335"/>
    <w:rsid w:val="001F0371"/>
    <w:rsid w:val="001F0B18"/>
    <w:rsid w:val="001F0EFD"/>
    <w:rsid w:val="001F0F81"/>
    <w:rsid w:val="001F1783"/>
    <w:rsid w:val="001F1DF0"/>
    <w:rsid w:val="001F1DF7"/>
    <w:rsid w:val="001F2926"/>
    <w:rsid w:val="001F2C4C"/>
    <w:rsid w:val="001F2FF2"/>
    <w:rsid w:val="001F3237"/>
    <w:rsid w:val="001F386B"/>
    <w:rsid w:val="001F3BF5"/>
    <w:rsid w:val="001F3FAE"/>
    <w:rsid w:val="001F41EB"/>
    <w:rsid w:val="001F5834"/>
    <w:rsid w:val="001F5FDE"/>
    <w:rsid w:val="001F6578"/>
    <w:rsid w:val="001F760C"/>
    <w:rsid w:val="001F7821"/>
    <w:rsid w:val="001F7877"/>
    <w:rsid w:val="001F7DFF"/>
    <w:rsid w:val="002004DB"/>
    <w:rsid w:val="002017CB"/>
    <w:rsid w:val="00201DA0"/>
    <w:rsid w:val="00201F2E"/>
    <w:rsid w:val="002028BF"/>
    <w:rsid w:val="00202F4D"/>
    <w:rsid w:val="002032CE"/>
    <w:rsid w:val="002038C2"/>
    <w:rsid w:val="0020390F"/>
    <w:rsid w:val="00203917"/>
    <w:rsid w:val="00204426"/>
    <w:rsid w:val="002046BF"/>
    <w:rsid w:val="00204B03"/>
    <w:rsid w:val="00204E53"/>
    <w:rsid w:val="00204EEA"/>
    <w:rsid w:val="00205689"/>
    <w:rsid w:val="00205D7E"/>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6DAE"/>
    <w:rsid w:val="00217344"/>
    <w:rsid w:val="00217710"/>
    <w:rsid w:val="00220899"/>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12B"/>
    <w:rsid w:val="002273AD"/>
    <w:rsid w:val="0022770A"/>
    <w:rsid w:val="00227C9F"/>
    <w:rsid w:val="00230460"/>
    <w:rsid w:val="00230A6E"/>
    <w:rsid w:val="00230B12"/>
    <w:rsid w:val="00230C8F"/>
    <w:rsid w:val="00230D36"/>
    <w:rsid w:val="00230DB1"/>
    <w:rsid w:val="00232FE2"/>
    <w:rsid w:val="00233B5F"/>
    <w:rsid w:val="00233BB7"/>
    <w:rsid w:val="002346A4"/>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66B"/>
    <w:rsid w:val="00243E78"/>
    <w:rsid w:val="00244B38"/>
    <w:rsid w:val="00244B5D"/>
    <w:rsid w:val="002452F5"/>
    <w:rsid w:val="00246C8C"/>
    <w:rsid w:val="0025145E"/>
    <w:rsid w:val="00251CF9"/>
    <w:rsid w:val="00252C9C"/>
    <w:rsid w:val="002542AE"/>
    <w:rsid w:val="00254A36"/>
    <w:rsid w:val="002554A3"/>
    <w:rsid w:val="002559B9"/>
    <w:rsid w:val="00255E60"/>
    <w:rsid w:val="0025682A"/>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004"/>
    <w:rsid w:val="00266522"/>
    <w:rsid w:val="002665A4"/>
    <w:rsid w:val="002674D5"/>
    <w:rsid w:val="002704F9"/>
    <w:rsid w:val="0027052A"/>
    <w:rsid w:val="00270D59"/>
    <w:rsid w:val="00270F2A"/>
    <w:rsid w:val="002716CA"/>
    <w:rsid w:val="00271DF6"/>
    <w:rsid w:val="0027256A"/>
    <w:rsid w:val="002737BA"/>
    <w:rsid w:val="002737E0"/>
    <w:rsid w:val="00273A88"/>
    <w:rsid w:val="00273B4F"/>
    <w:rsid w:val="00274353"/>
    <w:rsid w:val="0027499F"/>
    <w:rsid w:val="00274F0E"/>
    <w:rsid w:val="002754C4"/>
    <w:rsid w:val="0027573B"/>
    <w:rsid w:val="00276441"/>
    <w:rsid w:val="00276B03"/>
    <w:rsid w:val="0027775F"/>
    <w:rsid w:val="00277D41"/>
    <w:rsid w:val="00277F14"/>
    <w:rsid w:val="00280E91"/>
    <w:rsid w:val="00281D16"/>
    <w:rsid w:val="00283198"/>
    <w:rsid w:val="00283E26"/>
    <w:rsid w:val="00283F0A"/>
    <w:rsid w:val="002845EA"/>
    <w:rsid w:val="002846B1"/>
    <w:rsid w:val="002849A6"/>
    <w:rsid w:val="00284C6E"/>
    <w:rsid w:val="00286CDB"/>
    <w:rsid w:val="0028726A"/>
    <w:rsid w:val="002873B9"/>
    <w:rsid w:val="00291919"/>
    <w:rsid w:val="00291EFF"/>
    <w:rsid w:val="002926D4"/>
    <w:rsid w:val="00293A25"/>
    <w:rsid w:val="00293A76"/>
    <w:rsid w:val="002941F2"/>
    <w:rsid w:val="0029453A"/>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1BA"/>
    <w:rsid w:val="002B121D"/>
    <w:rsid w:val="002B155B"/>
    <w:rsid w:val="002B1ABE"/>
    <w:rsid w:val="002B23A8"/>
    <w:rsid w:val="002B24A4"/>
    <w:rsid w:val="002B24E8"/>
    <w:rsid w:val="002B32D6"/>
    <w:rsid w:val="002B372D"/>
    <w:rsid w:val="002B3A94"/>
    <w:rsid w:val="002B3E53"/>
    <w:rsid w:val="002B487D"/>
    <w:rsid w:val="002B4FD9"/>
    <w:rsid w:val="002B51FB"/>
    <w:rsid w:val="002B5F87"/>
    <w:rsid w:val="002B6548"/>
    <w:rsid w:val="002B6B4A"/>
    <w:rsid w:val="002B71EB"/>
    <w:rsid w:val="002B7388"/>
    <w:rsid w:val="002B74B1"/>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3B3"/>
    <w:rsid w:val="002C4B4C"/>
    <w:rsid w:val="002C4DBF"/>
    <w:rsid w:val="002C605B"/>
    <w:rsid w:val="002C627F"/>
    <w:rsid w:val="002C6828"/>
    <w:rsid w:val="002C6CF7"/>
    <w:rsid w:val="002C7037"/>
    <w:rsid w:val="002D02FE"/>
    <w:rsid w:val="002D06DD"/>
    <w:rsid w:val="002D1535"/>
    <w:rsid w:val="002D156F"/>
    <w:rsid w:val="002D1AAA"/>
    <w:rsid w:val="002D207D"/>
    <w:rsid w:val="002D20E8"/>
    <w:rsid w:val="002D236D"/>
    <w:rsid w:val="002D2DC6"/>
    <w:rsid w:val="002D3C61"/>
    <w:rsid w:val="002D4250"/>
    <w:rsid w:val="002D456F"/>
    <w:rsid w:val="002D4575"/>
    <w:rsid w:val="002D4EEB"/>
    <w:rsid w:val="002D5580"/>
    <w:rsid w:val="002D5CF0"/>
    <w:rsid w:val="002D601F"/>
    <w:rsid w:val="002D6A4F"/>
    <w:rsid w:val="002D6F33"/>
    <w:rsid w:val="002D7D70"/>
    <w:rsid w:val="002E069D"/>
    <w:rsid w:val="002E0768"/>
    <w:rsid w:val="002E0877"/>
    <w:rsid w:val="002E2964"/>
    <w:rsid w:val="002E2C90"/>
    <w:rsid w:val="002E30B8"/>
    <w:rsid w:val="002E3165"/>
    <w:rsid w:val="002E37FB"/>
    <w:rsid w:val="002E4305"/>
    <w:rsid w:val="002E4710"/>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37FB"/>
    <w:rsid w:val="002F6164"/>
    <w:rsid w:val="002F6FA0"/>
    <w:rsid w:val="002F7000"/>
    <w:rsid w:val="002F7391"/>
    <w:rsid w:val="002F7A7E"/>
    <w:rsid w:val="003005F7"/>
    <w:rsid w:val="00301193"/>
    <w:rsid w:val="00301221"/>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52B"/>
    <w:rsid w:val="00307F3C"/>
    <w:rsid w:val="00310046"/>
    <w:rsid w:val="003101E4"/>
    <w:rsid w:val="00310A82"/>
    <w:rsid w:val="00310B6E"/>
    <w:rsid w:val="00310DD3"/>
    <w:rsid w:val="00310ED2"/>
    <w:rsid w:val="00311076"/>
    <w:rsid w:val="00311C27"/>
    <w:rsid w:val="00312694"/>
    <w:rsid w:val="00313403"/>
    <w:rsid w:val="003141B6"/>
    <w:rsid w:val="00314A80"/>
    <w:rsid w:val="00314E49"/>
    <w:rsid w:val="00316381"/>
    <w:rsid w:val="003163A5"/>
    <w:rsid w:val="003169A4"/>
    <w:rsid w:val="00317394"/>
    <w:rsid w:val="00317BD2"/>
    <w:rsid w:val="003203EF"/>
    <w:rsid w:val="0032067F"/>
    <w:rsid w:val="0032071C"/>
    <w:rsid w:val="00321A56"/>
    <w:rsid w:val="00321B20"/>
    <w:rsid w:val="003229AC"/>
    <w:rsid w:val="003234B7"/>
    <w:rsid w:val="00323C68"/>
    <w:rsid w:val="003240F7"/>
    <w:rsid w:val="00325043"/>
    <w:rsid w:val="00325546"/>
    <w:rsid w:val="003259C5"/>
    <w:rsid w:val="00325CC0"/>
    <w:rsid w:val="00326507"/>
    <w:rsid w:val="003267C8"/>
    <w:rsid w:val="003270A4"/>
    <w:rsid w:val="00327436"/>
    <w:rsid w:val="00330E00"/>
    <w:rsid w:val="00331472"/>
    <w:rsid w:val="0033253D"/>
    <w:rsid w:val="003325FD"/>
    <w:rsid w:val="003326E2"/>
    <w:rsid w:val="00332D6F"/>
    <w:rsid w:val="00333314"/>
    <w:rsid w:val="00333B85"/>
    <w:rsid w:val="00334564"/>
    <w:rsid w:val="003347CE"/>
    <w:rsid w:val="003355DB"/>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3FD9"/>
    <w:rsid w:val="00345909"/>
    <w:rsid w:val="00345CB0"/>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2DD"/>
    <w:rsid w:val="00364685"/>
    <w:rsid w:val="00364E7A"/>
    <w:rsid w:val="003650C5"/>
    <w:rsid w:val="0036520F"/>
    <w:rsid w:val="003653B7"/>
    <w:rsid w:val="00365501"/>
    <w:rsid w:val="003666F7"/>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1B7"/>
    <w:rsid w:val="00377976"/>
    <w:rsid w:val="003802B8"/>
    <w:rsid w:val="00380721"/>
    <w:rsid w:val="00380FA2"/>
    <w:rsid w:val="00381658"/>
    <w:rsid w:val="00381E92"/>
    <w:rsid w:val="00382B60"/>
    <w:rsid w:val="0038317B"/>
    <w:rsid w:val="00383467"/>
    <w:rsid w:val="0038400D"/>
    <w:rsid w:val="0038438D"/>
    <w:rsid w:val="0038517B"/>
    <w:rsid w:val="00385C27"/>
    <w:rsid w:val="00386A7E"/>
    <w:rsid w:val="00386E4B"/>
    <w:rsid w:val="003871DA"/>
    <w:rsid w:val="00391276"/>
    <w:rsid w:val="0039134D"/>
    <w:rsid w:val="00391E56"/>
    <w:rsid w:val="00391F90"/>
    <w:rsid w:val="00392525"/>
    <w:rsid w:val="0039333F"/>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074"/>
    <w:rsid w:val="003A39AC"/>
    <w:rsid w:val="003A5049"/>
    <w:rsid w:val="003A5533"/>
    <w:rsid w:val="003A62A4"/>
    <w:rsid w:val="003A645E"/>
    <w:rsid w:val="003A6791"/>
    <w:rsid w:val="003A6AEC"/>
    <w:rsid w:val="003A734A"/>
    <w:rsid w:val="003B0CA7"/>
    <w:rsid w:val="003B0D6E"/>
    <w:rsid w:val="003B0E7B"/>
    <w:rsid w:val="003B16F5"/>
    <w:rsid w:val="003B1FC0"/>
    <w:rsid w:val="003B3302"/>
    <w:rsid w:val="003B3A13"/>
    <w:rsid w:val="003B3E74"/>
    <w:rsid w:val="003B43A2"/>
    <w:rsid w:val="003B487D"/>
    <w:rsid w:val="003B4A74"/>
    <w:rsid w:val="003B585C"/>
    <w:rsid w:val="003B6001"/>
    <w:rsid w:val="003B60D5"/>
    <w:rsid w:val="003B644B"/>
    <w:rsid w:val="003B6791"/>
    <w:rsid w:val="003B67E5"/>
    <w:rsid w:val="003B6812"/>
    <w:rsid w:val="003B681E"/>
    <w:rsid w:val="003B6B6A"/>
    <w:rsid w:val="003B7086"/>
    <w:rsid w:val="003B72E7"/>
    <w:rsid w:val="003B7D9D"/>
    <w:rsid w:val="003C0805"/>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6E3"/>
    <w:rsid w:val="003D07B5"/>
    <w:rsid w:val="003D0C67"/>
    <w:rsid w:val="003D0E3C"/>
    <w:rsid w:val="003D1153"/>
    <w:rsid w:val="003D117E"/>
    <w:rsid w:val="003D14E9"/>
    <w:rsid w:val="003D1CF4"/>
    <w:rsid w:val="003D2146"/>
    <w:rsid w:val="003D2FE2"/>
    <w:rsid w:val="003D365B"/>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DE2"/>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5194"/>
    <w:rsid w:val="004055C1"/>
    <w:rsid w:val="00405996"/>
    <w:rsid w:val="004060E5"/>
    <w:rsid w:val="00406298"/>
    <w:rsid w:val="004068F5"/>
    <w:rsid w:val="004072C8"/>
    <w:rsid w:val="0040761D"/>
    <w:rsid w:val="0041023E"/>
    <w:rsid w:val="00410555"/>
    <w:rsid w:val="004106FE"/>
    <w:rsid w:val="00410C31"/>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574B"/>
    <w:rsid w:val="004272E3"/>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9FC"/>
    <w:rsid w:val="004521BB"/>
    <w:rsid w:val="00452896"/>
    <w:rsid w:val="00454D73"/>
    <w:rsid w:val="0045525D"/>
    <w:rsid w:val="004553CA"/>
    <w:rsid w:val="0045669A"/>
    <w:rsid w:val="00456B02"/>
    <w:rsid w:val="004575B1"/>
    <w:rsid w:val="00457745"/>
    <w:rsid w:val="00460CA5"/>
    <w:rsid w:val="0046186C"/>
    <w:rsid w:val="0046188C"/>
    <w:rsid w:val="00461ABD"/>
    <w:rsid w:val="004623A3"/>
    <w:rsid w:val="00462E00"/>
    <w:rsid w:val="00463606"/>
    <w:rsid w:val="004636DA"/>
    <w:rsid w:val="00463B0B"/>
    <w:rsid w:val="00464493"/>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1FA"/>
    <w:rsid w:val="00473311"/>
    <w:rsid w:val="00473CF5"/>
    <w:rsid w:val="004749BD"/>
    <w:rsid w:val="00475591"/>
    <w:rsid w:val="0047567E"/>
    <w:rsid w:val="00475DA7"/>
    <w:rsid w:val="0047619C"/>
    <w:rsid w:val="004763CF"/>
    <w:rsid w:val="00476599"/>
    <w:rsid w:val="00476A47"/>
    <w:rsid w:val="00476E9A"/>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3A"/>
    <w:rsid w:val="00493AF9"/>
    <w:rsid w:val="00493C6A"/>
    <w:rsid w:val="00493CC7"/>
    <w:rsid w:val="0049623A"/>
    <w:rsid w:val="0049655D"/>
    <w:rsid w:val="0049697A"/>
    <w:rsid w:val="004974D8"/>
    <w:rsid w:val="004A0302"/>
    <w:rsid w:val="004A0321"/>
    <w:rsid w:val="004A1734"/>
    <w:rsid w:val="004A1C5D"/>
    <w:rsid w:val="004A3051"/>
    <w:rsid w:val="004A329D"/>
    <w:rsid w:val="004A3453"/>
    <w:rsid w:val="004A3859"/>
    <w:rsid w:val="004A51CE"/>
    <w:rsid w:val="004A5D87"/>
    <w:rsid w:val="004A6204"/>
    <w:rsid w:val="004A6299"/>
    <w:rsid w:val="004A712A"/>
    <w:rsid w:val="004A7722"/>
    <w:rsid w:val="004A798D"/>
    <w:rsid w:val="004B1ADC"/>
    <w:rsid w:val="004B2363"/>
    <w:rsid w:val="004B2714"/>
    <w:rsid w:val="004B28E1"/>
    <w:rsid w:val="004B2F56"/>
    <w:rsid w:val="004B3228"/>
    <w:rsid w:val="004B383E"/>
    <w:rsid w:val="004B4580"/>
    <w:rsid w:val="004B4A95"/>
    <w:rsid w:val="004B4B72"/>
    <w:rsid w:val="004B5371"/>
    <w:rsid w:val="004B5522"/>
    <w:rsid w:val="004B571E"/>
    <w:rsid w:val="004B5C46"/>
    <w:rsid w:val="004B60F5"/>
    <w:rsid w:val="004B61C2"/>
    <w:rsid w:val="004B6770"/>
    <w:rsid w:val="004B68FF"/>
    <w:rsid w:val="004B6A49"/>
    <w:rsid w:val="004B6D52"/>
    <w:rsid w:val="004B7B69"/>
    <w:rsid w:val="004C17D2"/>
    <w:rsid w:val="004C1D9B"/>
    <w:rsid w:val="004C217A"/>
    <w:rsid w:val="004C2B3E"/>
    <w:rsid w:val="004C3803"/>
    <w:rsid w:val="004C3F9B"/>
    <w:rsid w:val="004C474D"/>
    <w:rsid w:val="004C5579"/>
    <w:rsid w:val="004C5C21"/>
    <w:rsid w:val="004C5CF3"/>
    <w:rsid w:val="004C6070"/>
    <w:rsid w:val="004C78E7"/>
    <w:rsid w:val="004D0281"/>
    <w:rsid w:val="004D0AE2"/>
    <w:rsid w:val="004D0EA7"/>
    <w:rsid w:val="004D1193"/>
    <w:rsid w:val="004D134A"/>
    <w:rsid w:val="004D1C32"/>
    <w:rsid w:val="004D1E87"/>
    <w:rsid w:val="004D2727"/>
    <w:rsid w:val="004D28BA"/>
    <w:rsid w:val="004D2B0B"/>
    <w:rsid w:val="004D2B4B"/>
    <w:rsid w:val="004D466D"/>
    <w:rsid w:val="004D54B3"/>
    <w:rsid w:val="004D5671"/>
    <w:rsid w:val="004D5FF6"/>
    <w:rsid w:val="004D6073"/>
    <w:rsid w:val="004D64A9"/>
    <w:rsid w:val="004D687E"/>
    <w:rsid w:val="004D7784"/>
    <w:rsid w:val="004D77AD"/>
    <w:rsid w:val="004E037F"/>
    <w:rsid w:val="004E04C8"/>
    <w:rsid w:val="004E07D8"/>
    <w:rsid w:val="004E0B7B"/>
    <w:rsid w:val="004E13DF"/>
    <w:rsid w:val="004E144F"/>
    <w:rsid w:val="004E1503"/>
    <w:rsid w:val="004E1977"/>
    <w:rsid w:val="004E1B0A"/>
    <w:rsid w:val="004E1C69"/>
    <w:rsid w:val="004E1C8E"/>
    <w:rsid w:val="004E27C5"/>
    <w:rsid w:val="004E2FC6"/>
    <w:rsid w:val="004E3919"/>
    <w:rsid w:val="004E442C"/>
    <w:rsid w:val="004E54F5"/>
    <w:rsid w:val="004E5843"/>
    <w:rsid w:val="004E59BE"/>
    <w:rsid w:val="004E60CD"/>
    <w:rsid w:val="004E675F"/>
    <w:rsid w:val="004E68E0"/>
    <w:rsid w:val="004E6A12"/>
    <w:rsid w:val="004E6E9A"/>
    <w:rsid w:val="004F019E"/>
    <w:rsid w:val="004F0926"/>
    <w:rsid w:val="004F0CAA"/>
    <w:rsid w:val="004F2130"/>
    <w:rsid w:val="004F2639"/>
    <w:rsid w:val="004F2E2A"/>
    <w:rsid w:val="004F2EEC"/>
    <w:rsid w:val="004F30DA"/>
    <w:rsid w:val="004F3B83"/>
    <w:rsid w:val="004F3C4E"/>
    <w:rsid w:val="004F4BC7"/>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338"/>
    <w:rsid w:val="005073A3"/>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1E76"/>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C3"/>
    <w:rsid w:val="00532EDD"/>
    <w:rsid w:val="00533989"/>
    <w:rsid w:val="00534395"/>
    <w:rsid w:val="00534468"/>
    <w:rsid w:val="00534816"/>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5E8"/>
    <w:rsid w:val="005457B4"/>
    <w:rsid w:val="00545F4E"/>
    <w:rsid w:val="00546454"/>
    <w:rsid w:val="005473A5"/>
    <w:rsid w:val="0054752B"/>
    <w:rsid w:val="005500CE"/>
    <w:rsid w:val="005502DE"/>
    <w:rsid w:val="005506F6"/>
    <w:rsid w:val="00550A62"/>
    <w:rsid w:val="005525A4"/>
    <w:rsid w:val="00552934"/>
    <w:rsid w:val="00552D6E"/>
    <w:rsid w:val="00553DC6"/>
    <w:rsid w:val="00553DFD"/>
    <w:rsid w:val="005544AC"/>
    <w:rsid w:val="00554C36"/>
    <w:rsid w:val="0055623A"/>
    <w:rsid w:val="005563D9"/>
    <w:rsid w:val="005572F4"/>
    <w:rsid w:val="00557BD3"/>
    <w:rsid w:val="00557E3D"/>
    <w:rsid w:val="00560F47"/>
    <w:rsid w:val="00561817"/>
    <w:rsid w:val="00561AD9"/>
    <w:rsid w:val="00561C69"/>
    <w:rsid w:val="00562EB1"/>
    <w:rsid w:val="0056331A"/>
    <w:rsid w:val="00563671"/>
    <w:rsid w:val="005639B0"/>
    <w:rsid w:val="005646FC"/>
    <w:rsid w:val="0056625A"/>
    <w:rsid w:val="005669A4"/>
    <w:rsid w:val="00566B75"/>
    <w:rsid w:val="00567040"/>
    <w:rsid w:val="00567893"/>
    <w:rsid w:val="00567AF9"/>
    <w:rsid w:val="005716B8"/>
    <w:rsid w:val="00571702"/>
    <w:rsid w:val="00571F29"/>
    <w:rsid w:val="005739AB"/>
    <w:rsid w:val="00573BD6"/>
    <w:rsid w:val="00574057"/>
    <w:rsid w:val="005744FC"/>
    <w:rsid w:val="005746AB"/>
    <w:rsid w:val="005747A5"/>
    <w:rsid w:val="00574B01"/>
    <w:rsid w:val="00574CC8"/>
    <w:rsid w:val="005757D1"/>
    <w:rsid w:val="00575C75"/>
    <w:rsid w:val="00576B25"/>
    <w:rsid w:val="00577582"/>
    <w:rsid w:val="005775F6"/>
    <w:rsid w:val="00577E4E"/>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01"/>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5725"/>
    <w:rsid w:val="005960B4"/>
    <w:rsid w:val="0059636E"/>
    <w:rsid w:val="00596658"/>
    <w:rsid w:val="005967A5"/>
    <w:rsid w:val="0059697A"/>
    <w:rsid w:val="00596EE4"/>
    <w:rsid w:val="005A1236"/>
    <w:rsid w:val="005A17BE"/>
    <w:rsid w:val="005A3009"/>
    <w:rsid w:val="005A32A6"/>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3733"/>
    <w:rsid w:val="005C4C12"/>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CCC"/>
    <w:rsid w:val="005E1F72"/>
    <w:rsid w:val="005E24FD"/>
    <w:rsid w:val="005E2F4D"/>
    <w:rsid w:val="005E2FA5"/>
    <w:rsid w:val="005E3501"/>
    <w:rsid w:val="005E3FC4"/>
    <w:rsid w:val="005E4A2F"/>
    <w:rsid w:val="005E4C8D"/>
    <w:rsid w:val="005E52ED"/>
    <w:rsid w:val="005E573E"/>
    <w:rsid w:val="005E6606"/>
    <w:rsid w:val="005E6D42"/>
    <w:rsid w:val="005E7AC1"/>
    <w:rsid w:val="005F0622"/>
    <w:rsid w:val="005F0715"/>
    <w:rsid w:val="005F09CE"/>
    <w:rsid w:val="005F156A"/>
    <w:rsid w:val="005F1793"/>
    <w:rsid w:val="005F1DBB"/>
    <w:rsid w:val="005F1F95"/>
    <w:rsid w:val="005F25EF"/>
    <w:rsid w:val="005F2C25"/>
    <w:rsid w:val="005F2F3B"/>
    <w:rsid w:val="005F3820"/>
    <w:rsid w:val="005F40EC"/>
    <w:rsid w:val="005F53F2"/>
    <w:rsid w:val="005F5608"/>
    <w:rsid w:val="005F581A"/>
    <w:rsid w:val="005F7B34"/>
    <w:rsid w:val="005F7C1D"/>
    <w:rsid w:val="0060038D"/>
    <w:rsid w:val="0060526C"/>
    <w:rsid w:val="0060591F"/>
    <w:rsid w:val="00605E16"/>
    <w:rsid w:val="00605F9B"/>
    <w:rsid w:val="00606328"/>
    <w:rsid w:val="0060652B"/>
    <w:rsid w:val="00606B84"/>
    <w:rsid w:val="00607120"/>
    <w:rsid w:val="00607F7B"/>
    <w:rsid w:val="006105DA"/>
    <w:rsid w:val="00610893"/>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041"/>
    <w:rsid w:val="006237BD"/>
    <w:rsid w:val="006237DE"/>
    <w:rsid w:val="00623998"/>
    <w:rsid w:val="00623F24"/>
    <w:rsid w:val="00624EC1"/>
    <w:rsid w:val="00625529"/>
    <w:rsid w:val="006263C5"/>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471"/>
    <w:rsid w:val="0063365D"/>
    <w:rsid w:val="006337A5"/>
    <w:rsid w:val="00633AED"/>
    <w:rsid w:val="00633E1E"/>
    <w:rsid w:val="00634DC9"/>
    <w:rsid w:val="006356C0"/>
    <w:rsid w:val="00635D52"/>
    <w:rsid w:val="006365A9"/>
    <w:rsid w:val="00636A8E"/>
    <w:rsid w:val="006371D0"/>
    <w:rsid w:val="00637246"/>
    <w:rsid w:val="00637856"/>
    <w:rsid w:val="00637DAB"/>
    <w:rsid w:val="006417C7"/>
    <w:rsid w:val="00642172"/>
    <w:rsid w:val="006422E0"/>
    <w:rsid w:val="00642EFE"/>
    <w:rsid w:val="0064473D"/>
    <w:rsid w:val="00644850"/>
    <w:rsid w:val="00644CE2"/>
    <w:rsid w:val="00645866"/>
    <w:rsid w:val="00645DDB"/>
    <w:rsid w:val="00645FC9"/>
    <w:rsid w:val="0064738A"/>
    <w:rsid w:val="00650073"/>
    <w:rsid w:val="00650458"/>
    <w:rsid w:val="006505D2"/>
    <w:rsid w:val="00650850"/>
    <w:rsid w:val="0065124D"/>
    <w:rsid w:val="00651408"/>
    <w:rsid w:val="006519EF"/>
    <w:rsid w:val="00651E02"/>
    <w:rsid w:val="0065206B"/>
    <w:rsid w:val="006521E5"/>
    <w:rsid w:val="00654778"/>
    <w:rsid w:val="00654A51"/>
    <w:rsid w:val="00654ADD"/>
    <w:rsid w:val="00654B3F"/>
    <w:rsid w:val="00655541"/>
    <w:rsid w:val="00655E71"/>
    <w:rsid w:val="00655EBD"/>
    <w:rsid w:val="00660138"/>
    <w:rsid w:val="006607D5"/>
    <w:rsid w:val="006608AD"/>
    <w:rsid w:val="00661E7D"/>
    <w:rsid w:val="00662165"/>
    <w:rsid w:val="00662623"/>
    <w:rsid w:val="0066349B"/>
    <w:rsid w:val="00663F9F"/>
    <w:rsid w:val="006650C4"/>
    <w:rsid w:val="00665120"/>
    <w:rsid w:val="00665605"/>
    <w:rsid w:val="006657A3"/>
    <w:rsid w:val="006657EE"/>
    <w:rsid w:val="00665EB9"/>
    <w:rsid w:val="0066621D"/>
    <w:rsid w:val="00666775"/>
    <w:rsid w:val="00666F28"/>
    <w:rsid w:val="006672BA"/>
    <w:rsid w:val="006672E6"/>
    <w:rsid w:val="00667960"/>
    <w:rsid w:val="00667A56"/>
    <w:rsid w:val="00667C83"/>
    <w:rsid w:val="00667D39"/>
    <w:rsid w:val="0067066B"/>
    <w:rsid w:val="0067102D"/>
    <w:rsid w:val="00671A82"/>
    <w:rsid w:val="006722A4"/>
    <w:rsid w:val="00672E18"/>
    <w:rsid w:val="0067389F"/>
    <w:rsid w:val="00673BD3"/>
    <w:rsid w:val="00673D0A"/>
    <w:rsid w:val="00674E7A"/>
    <w:rsid w:val="00675740"/>
    <w:rsid w:val="0067579A"/>
    <w:rsid w:val="00676178"/>
    <w:rsid w:val="00677658"/>
    <w:rsid w:val="00681F45"/>
    <w:rsid w:val="00682E8D"/>
    <w:rsid w:val="00682F00"/>
    <w:rsid w:val="0068321D"/>
    <w:rsid w:val="00684668"/>
    <w:rsid w:val="00685962"/>
    <w:rsid w:val="00685A30"/>
    <w:rsid w:val="00685C48"/>
    <w:rsid w:val="00686E1A"/>
    <w:rsid w:val="00687302"/>
    <w:rsid w:val="00687381"/>
    <w:rsid w:val="00687E34"/>
    <w:rsid w:val="006906E8"/>
    <w:rsid w:val="00691009"/>
    <w:rsid w:val="006912BB"/>
    <w:rsid w:val="006923B0"/>
    <w:rsid w:val="00692C09"/>
    <w:rsid w:val="00692FA3"/>
    <w:rsid w:val="00693101"/>
    <w:rsid w:val="006937F1"/>
    <w:rsid w:val="00693C4E"/>
    <w:rsid w:val="006947EF"/>
    <w:rsid w:val="006953B6"/>
    <w:rsid w:val="00695D7D"/>
    <w:rsid w:val="0069672D"/>
    <w:rsid w:val="006968E8"/>
    <w:rsid w:val="00697C38"/>
    <w:rsid w:val="006A0D8B"/>
    <w:rsid w:val="006A132A"/>
    <w:rsid w:val="006A134C"/>
    <w:rsid w:val="006A13FB"/>
    <w:rsid w:val="006A14B3"/>
    <w:rsid w:val="006A1922"/>
    <w:rsid w:val="006A1F61"/>
    <w:rsid w:val="006A202F"/>
    <w:rsid w:val="006A26BE"/>
    <w:rsid w:val="006A2F70"/>
    <w:rsid w:val="006A3C8A"/>
    <w:rsid w:val="006A3DED"/>
    <w:rsid w:val="006A475C"/>
    <w:rsid w:val="006A4AFC"/>
    <w:rsid w:val="006A4B0D"/>
    <w:rsid w:val="006A5026"/>
    <w:rsid w:val="006A584F"/>
    <w:rsid w:val="006A6338"/>
    <w:rsid w:val="006A6D19"/>
    <w:rsid w:val="006A6E86"/>
    <w:rsid w:val="006A757B"/>
    <w:rsid w:val="006A7C27"/>
    <w:rsid w:val="006B0116"/>
    <w:rsid w:val="006B0566"/>
    <w:rsid w:val="006B2F02"/>
    <w:rsid w:val="006B30BA"/>
    <w:rsid w:val="006B3AE3"/>
    <w:rsid w:val="006B3B3D"/>
    <w:rsid w:val="006B3E56"/>
    <w:rsid w:val="006B3E66"/>
    <w:rsid w:val="006B4238"/>
    <w:rsid w:val="006B50F3"/>
    <w:rsid w:val="006B5588"/>
    <w:rsid w:val="006B572D"/>
    <w:rsid w:val="006B583D"/>
    <w:rsid w:val="006B5849"/>
    <w:rsid w:val="006B5893"/>
    <w:rsid w:val="006B6337"/>
    <w:rsid w:val="006B6561"/>
    <w:rsid w:val="006B6951"/>
    <w:rsid w:val="006C00A3"/>
    <w:rsid w:val="006C08B6"/>
    <w:rsid w:val="006C0B68"/>
    <w:rsid w:val="006C1293"/>
    <w:rsid w:val="006C12EC"/>
    <w:rsid w:val="006C1D25"/>
    <w:rsid w:val="006C222B"/>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6926"/>
    <w:rsid w:val="006D71ED"/>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1D9"/>
    <w:rsid w:val="006F246F"/>
    <w:rsid w:val="006F2702"/>
    <w:rsid w:val="006F2817"/>
    <w:rsid w:val="006F297B"/>
    <w:rsid w:val="006F2D9C"/>
    <w:rsid w:val="006F2EF5"/>
    <w:rsid w:val="006F3372"/>
    <w:rsid w:val="006F3B78"/>
    <w:rsid w:val="006F3FF8"/>
    <w:rsid w:val="006F49AA"/>
    <w:rsid w:val="006F58E6"/>
    <w:rsid w:val="006F5C0C"/>
    <w:rsid w:val="006F6413"/>
    <w:rsid w:val="006F69A0"/>
    <w:rsid w:val="00700C81"/>
    <w:rsid w:val="00701157"/>
    <w:rsid w:val="007014DE"/>
    <w:rsid w:val="007017E0"/>
    <w:rsid w:val="007019EA"/>
    <w:rsid w:val="00702A06"/>
    <w:rsid w:val="007032AC"/>
    <w:rsid w:val="007035C9"/>
    <w:rsid w:val="00704898"/>
    <w:rsid w:val="00705492"/>
    <w:rsid w:val="00705706"/>
    <w:rsid w:val="00705F60"/>
    <w:rsid w:val="00706EA3"/>
    <w:rsid w:val="007072C5"/>
    <w:rsid w:val="0070731F"/>
    <w:rsid w:val="00707B86"/>
    <w:rsid w:val="00712311"/>
    <w:rsid w:val="00712DB8"/>
    <w:rsid w:val="007131F4"/>
    <w:rsid w:val="00713746"/>
    <w:rsid w:val="00713D57"/>
    <w:rsid w:val="0071687B"/>
    <w:rsid w:val="0071689A"/>
    <w:rsid w:val="00716F47"/>
    <w:rsid w:val="00717E6E"/>
    <w:rsid w:val="007204FD"/>
    <w:rsid w:val="00720542"/>
    <w:rsid w:val="007210AC"/>
    <w:rsid w:val="00721677"/>
    <w:rsid w:val="00721CBC"/>
    <w:rsid w:val="00721CEE"/>
    <w:rsid w:val="00721DB5"/>
    <w:rsid w:val="00722665"/>
    <w:rsid w:val="00723462"/>
    <w:rsid w:val="00723E02"/>
    <w:rsid w:val="007248D6"/>
    <w:rsid w:val="007248F1"/>
    <w:rsid w:val="0072587C"/>
    <w:rsid w:val="00725ED3"/>
    <w:rsid w:val="00726A35"/>
    <w:rsid w:val="00727466"/>
    <w:rsid w:val="007304FF"/>
    <w:rsid w:val="00730648"/>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AFA"/>
    <w:rsid w:val="00750E05"/>
    <w:rsid w:val="00750FFF"/>
    <w:rsid w:val="00751116"/>
    <w:rsid w:val="00751C28"/>
    <w:rsid w:val="007525C0"/>
    <w:rsid w:val="00752E11"/>
    <w:rsid w:val="00753C9B"/>
    <w:rsid w:val="00753DCB"/>
    <w:rsid w:val="00753E6E"/>
    <w:rsid w:val="007542A6"/>
    <w:rsid w:val="00754697"/>
    <w:rsid w:val="007547BE"/>
    <w:rsid w:val="00754E14"/>
    <w:rsid w:val="00754F3A"/>
    <w:rsid w:val="007554B5"/>
    <w:rsid w:val="00755AA2"/>
    <w:rsid w:val="007561E6"/>
    <w:rsid w:val="0075698B"/>
    <w:rsid w:val="007570E9"/>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706D9"/>
    <w:rsid w:val="00770B03"/>
    <w:rsid w:val="00770F29"/>
    <w:rsid w:val="0077159F"/>
    <w:rsid w:val="00771A24"/>
    <w:rsid w:val="00771A7D"/>
    <w:rsid w:val="00771C0F"/>
    <w:rsid w:val="00771DCB"/>
    <w:rsid w:val="00772280"/>
    <w:rsid w:val="007723F7"/>
    <w:rsid w:val="0077263B"/>
    <w:rsid w:val="00772CBC"/>
    <w:rsid w:val="00772F69"/>
    <w:rsid w:val="00773485"/>
    <w:rsid w:val="0077364F"/>
    <w:rsid w:val="00773841"/>
    <w:rsid w:val="007739D9"/>
    <w:rsid w:val="00773BD2"/>
    <w:rsid w:val="00773E7C"/>
    <w:rsid w:val="00774C67"/>
    <w:rsid w:val="0077504D"/>
    <w:rsid w:val="00775FAF"/>
    <w:rsid w:val="00776E6C"/>
    <w:rsid w:val="00777072"/>
    <w:rsid w:val="00780D44"/>
    <w:rsid w:val="007811AE"/>
    <w:rsid w:val="007813EB"/>
    <w:rsid w:val="00781688"/>
    <w:rsid w:val="007827C7"/>
    <w:rsid w:val="00782D3C"/>
    <w:rsid w:val="00782D60"/>
    <w:rsid w:val="0078387F"/>
    <w:rsid w:val="007839E7"/>
    <w:rsid w:val="00784A96"/>
    <w:rsid w:val="00784CB7"/>
    <w:rsid w:val="007854B2"/>
    <w:rsid w:val="00786041"/>
    <w:rsid w:val="00786A78"/>
    <w:rsid w:val="00786EB3"/>
    <w:rsid w:val="007874CB"/>
    <w:rsid w:val="0078774A"/>
    <w:rsid w:val="00787A1B"/>
    <w:rsid w:val="00787B55"/>
    <w:rsid w:val="00790268"/>
    <w:rsid w:val="00790715"/>
    <w:rsid w:val="00791764"/>
    <w:rsid w:val="00791FCA"/>
    <w:rsid w:val="00791FE4"/>
    <w:rsid w:val="0079282B"/>
    <w:rsid w:val="007930E2"/>
    <w:rsid w:val="00793108"/>
    <w:rsid w:val="00793343"/>
    <w:rsid w:val="007938B0"/>
    <w:rsid w:val="007939CF"/>
    <w:rsid w:val="00793E8B"/>
    <w:rsid w:val="00794790"/>
    <w:rsid w:val="0079529B"/>
    <w:rsid w:val="0079574B"/>
    <w:rsid w:val="00796008"/>
    <w:rsid w:val="00796076"/>
    <w:rsid w:val="007961A6"/>
    <w:rsid w:val="00796586"/>
    <w:rsid w:val="00796679"/>
    <w:rsid w:val="007968A3"/>
    <w:rsid w:val="00796D4A"/>
    <w:rsid w:val="00796ECC"/>
    <w:rsid w:val="007A12AE"/>
    <w:rsid w:val="007A14E0"/>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3E1"/>
    <w:rsid w:val="007C081F"/>
    <w:rsid w:val="007C0837"/>
    <w:rsid w:val="007C13B3"/>
    <w:rsid w:val="007C15C5"/>
    <w:rsid w:val="007C1825"/>
    <w:rsid w:val="007C1D08"/>
    <w:rsid w:val="007C26FB"/>
    <w:rsid w:val="007C274E"/>
    <w:rsid w:val="007C2A31"/>
    <w:rsid w:val="007C2EE2"/>
    <w:rsid w:val="007C3C89"/>
    <w:rsid w:val="007C3D16"/>
    <w:rsid w:val="007C3FF3"/>
    <w:rsid w:val="007C4876"/>
    <w:rsid w:val="007C49D4"/>
    <w:rsid w:val="007C4E0B"/>
    <w:rsid w:val="007C4EF7"/>
    <w:rsid w:val="007C55BD"/>
    <w:rsid w:val="007C5F44"/>
    <w:rsid w:val="007C6CF3"/>
    <w:rsid w:val="007C6F4D"/>
    <w:rsid w:val="007C7140"/>
    <w:rsid w:val="007C7F1C"/>
    <w:rsid w:val="007D02FE"/>
    <w:rsid w:val="007D0798"/>
    <w:rsid w:val="007D0927"/>
    <w:rsid w:val="007D0C96"/>
    <w:rsid w:val="007D1213"/>
    <w:rsid w:val="007D12B1"/>
    <w:rsid w:val="007D13EE"/>
    <w:rsid w:val="007D1692"/>
    <w:rsid w:val="007D1E6B"/>
    <w:rsid w:val="007D26E3"/>
    <w:rsid w:val="007D2B56"/>
    <w:rsid w:val="007D3E45"/>
    <w:rsid w:val="007D4017"/>
    <w:rsid w:val="007D41A3"/>
    <w:rsid w:val="007D4470"/>
    <w:rsid w:val="007D4C2A"/>
    <w:rsid w:val="007D4E09"/>
    <w:rsid w:val="007D7074"/>
    <w:rsid w:val="007D716A"/>
    <w:rsid w:val="007D7707"/>
    <w:rsid w:val="007D7B25"/>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8FE"/>
    <w:rsid w:val="007F5A5F"/>
    <w:rsid w:val="007F6722"/>
    <w:rsid w:val="007F7C4E"/>
    <w:rsid w:val="008013BF"/>
    <w:rsid w:val="008013DA"/>
    <w:rsid w:val="00801AC7"/>
    <w:rsid w:val="00802408"/>
    <w:rsid w:val="00802C55"/>
    <w:rsid w:val="00803069"/>
    <w:rsid w:val="008030B6"/>
    <w:rsid w:val="00803ED8"/>
    <w:rsid w:val="008040A9"/>
    <w:rsid w:val="0080437A"/>
    <w:rsid w:val="00804EE9"/>
    <w:rsid w:val="008055DB"/>
    <w:rsid w:val="00806EF0"/>
    <w:rsid w:val="00807146"/>
    <w:rsid w:val="00807178"/>
    <w:rsid w:val="0080777B"/>
    <w:rsid w:val="00807F1E"/>
    <w:rsid w:val="00807F3B"/>
    <w:rsid w:val="008105B4"/>
    <w:rsid w:val="008106C0"/>
    <w:rsid w:val="00810F23"/>
    <w:rsid w:val="008111A5"/>
    <w:rsid w:val="00811D16"/>
    <w:rsid w:val="0081220F"/>
    <w:rsid w:val="00812B4F"/>
    <w:rsid w:val="00813D84"/>
    <w:rsid w:val="00813F3D"/>
    <w:rsid w:val="00814DBD"/>
    <w:rsid w:val="0081568C"/>
    <w:rsid w:val="00816505"/>
    <w:rsid w:val="0081738C"/>
    <w:rsid w:val="00817968"/>
    <w:rsid w:val="00820257"/>
    <w:rsid w:val="00820968"/>
    <w:rsid w:val="0082102B"/>
    <w:rsid w:val="008218B4"/>
    <w:rsid w:val="00821921"/>
    <w:rsid w:val="008223F5"/>
    <w:rsid w:val="00822942"/>
    <w:rsid w:val="008229D3"/>
    <w:rsid w:val="00822E50"/>
    <w:rsid w:val="0082346E"/>
    <w:rsid w:val="0082440E"/>
    <w:rsid w:val="00824F68"/>
    <w:rsid w:val="00824F95"/>
    <w:rsid w:val="008258A1"/>
    <w:rsid w:val="00825AAE"/>
    <w:rsid w:val="00826193"/>
    <w:rsid w:val="008264EB"/>
    <w:rsid w:val="00827CDA"/>
    <w:rsid w:val="00830036"/>
    <w:rsid w:val="00830445"/>
    <w:rsid w:val="00830AD3"/>
    <w:rsid w:val="00830F26"/>
    <w:rsid w:val="00831C52"/>
    <w:rsid w:val="00831D6D"/>
    <w:rsid w:val="00831DC3"/>
    <w:rsid w:val="00832225"/>
    <w:rsid w:val="008326D8"/>
    <w:rsid w:val="0083296C"/>
    <w:rsid w:val="0083475E"/>
    <w:rsid w:val="008348C6"/>
    <w:rsid w:val="00834CD0"/>
    <w:rsid w:val="00835374"/>
    <w:rsid w:val="00835822"/>
    <w:rsid w:val="00835B3E"/>
    <w:rsid w:val="00835E00"/>
    <w:rsid w:val="00836400"/>
    <w:rsid w:val="008365E4"/>
    <w:rsid w:val="00836C9C"/>
    <w:rsid w:val="00837337"/>
    <w:rsid w:val="0083765C"/>
    <w:rsid w:val="00837F16"/>
    <w:rsid w:val="00840327"/>
    <w:rsid w:val="008404E2"/>
    <w:rsid w:val="00840C7D"/>
    <w:rsid w:val="00840FE0"/>
    <w:rsid w:val="008410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57D09"/>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295"/>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50DF"/>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4756"/>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CE7"/>
    <w:rsid w:val="008A4DA3"/>
    <w:rsid w:val="008A5053"/>
    <w:rsid w:val="008A5A38"/>
    <w:rsid w:val="008A5CEA"/>
    <w:rsid w:val="008A70A4"/>
    <w:rsid w:val="008A7905"/>
    <w:rsid w:val="008B0198"/>
    <w:rsid w:val="008B0507"/>
    <w:rsid w:val="008B0973"/>
    <w:rsid w:val="008B1233"/>
    <w:rsid w:val="008B12AF"/>
    <w:rsid w:val="008B1605"/>
    <w:rsid w:val="008B1D60"/>
    <w:rsid w:val="008B1F31"/>
    <w:rsid w:val="008B2F9A"/>
    <w:rsid w:val="008B4DB1"/>
    <w:rsid w:val="008B4FDA"/>
    <w:rsid w:val="008B56A4"/>
    <w:rsid w:val="008B614F"/>
    <w:rsid w:val="008B73CD"/>
    <w:rsid w:val="008B7BD1"/>
    <w:rsid w:val="008B7BE2"/>
    <w:rsid w:val="008C0D09"/>
    <w:rsid w:val="008C0EEA"/>
    <w:rsid w:val="008C16C2"/>
    <w:rsid w:val="008C17DA"/>
    <w:rsid w:val="008C208B"/>
    <w:rsid w:val="008C343E"/>
    <w:rsid w:val="008C3509"/>
    <w:rsid w:val="008C353D"/>
    <w:rsid w:val="008C3747"/>
    <w:rsid w:val="008C417C"/>
    <w:rsid w:val="008C5943"/>
    <w:rsid w:val="008C5F2A"/>
    <w:rsid w:val="008C5FC1"/>
    <w:rsid w:val="008C6669"/>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0ADF"/>
    <w:rsid w:val="008E10BF"/>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E5A"/>
    <w:rsid w:val="009016BC"/>
    <w:rsid w:val="00902D0C"/>
    <w:rsid w:val="00903382"/>
    <w:rsid w:val="00903898"/>
    <w:rsid w:val="00903A1A"/>
    <w:rsid w:val="00903D4D"/>
    <w:rsid w:val="00903E2C"/>
    <w:rsid w:val="009044F1"/>
    <w:rsid w:val="0090481C"/>
    <w:rsid w:val="00904926"/>
    <w:rsid w:val="00904B1C"/>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3B6"/>
    <w:rsid w:val="00915A97"/>
    <w:rsid w:val="009160C2"/>
    <w:rsid w:val="00916A53"/>
    <w:rsid w:val="00916E77"/>
    <w:rsid w:val="00917234"/>
    <w:rsid w:val="009178C8"/>
    <w:rsid w:val="00917D0C"/>
    <w:rsid w:val="00917FAA"/>
    <w:rsid w:val="00920009"/>
    <w:rsid w:val="0092041F"/>
    <w:rsid w:val="0092053F"/>
    <w:rsid w:val="00921F3B"/>
    <w:rsid w:val="009229DF"/>
    <w:rsid w:val="009230C2"/>
    <w:rsid w:val="00923711"/>
    <w:rsid w:val="00924434"/>
    <w:rsid w:val="00926875"/>
    <w:rsid w:val="0092717E"/>
    <w:rsid w:val="00927888"/>
    <w:rsid w:val="009302D2"/>
    <w:rsid w:val="00930DF1"/>
    <w:rsid w:val="00931A1F"/>
    <w:rsid w:val="00932115"/>
    <w:rsid w:val="0093312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10C"/>
    <w:rsid w:val="00940C2A"/>
    <w:rsid w:val="009414B2"/>
    <w:rsid w:val="00941728"/>
    <w:rsid w:val="009418AC"/>
    <w:rsid w:val="00941924"/>
    <w:rsid w:val="00941E17"/>
    <w:rsid w:val="009426A2"/>
    <w:rsid w:val="00942740"/>
    <w:rsid w:val="0094479B"/>
    <w:rsid w:val="00944C2A"/>
    <w:rsid w:val="0094684E"/>
    <w:rsid w:val="009471C4"/>
    <w:rsid w:val="00947B00"/>
    <w:rsid w:val="00947D03"/>
    <w:rsid w:val="0095176C"/>
    <w:rsid w:val="0095199F"/>
    <w:rsid w:val="00951CE5"/>
    <w:rsid w:val="00952531"/>
    <w:rsid w:val="00952E6C"/>
    <w:rsid w:val="00953ADF"/>
    <w:rsid w:val="00953DB0"/>
    <w:rsid w:val="00953F12"/>
    <w:rsid w:val="00954425"/>
    <w:rsid w:val="009548D2"/>
    <w:rsid w:val="00954C8E"/>
    <w:rsid w:val="00955135"/>
    <w:rsid w:val="00955A1E"/>
    <w:rsid w:val="00955E87"/>
    <w:rsid w:val="009566E8"/>
    <w:rsid w:val="00956D11"/>
    <w:rsid w:val="00957055"/>
    <w:rsid w:val="009603C1"/>
    <w:rsid w:val="00960802"/>
    <w:rsid w:val="009619D8"/>
    <w:rsid w:val="00961D10"/>
    <w:rsid w:val="00962791"/>
    <w:rsid w:val="009627B3"/>
    <w:rsid w:val="00963403"/>
    <w:rsid w:val="009639DF"/>
    <w:rsid w:val="009639FF"/>
    <w:rsid w:val="00963E00"/>
    <w:rsid w:val="00963EF7"/>
    <w:rsid w:val="009647B3"/>
    <w:rsid w:val="009648D5"/>
    <w:rsid w:val="00965350"/>
    <w:rsid w:val="0096578E"/>
    <w:rsid w:val="00965901"/>
    <w:rsid w:val="00965B76"/>
    <w:rsid w:val="00965E05"/>
    <w:rsid w:val="00965FCF"/>
    <w:rsid w:val="009666E0"/>
    <w:rsid w:val="00967049"/>
    <w:rsid w:val="009673B8"/>
    <w:rsid w:val="00970000"/>
    <w:rsid w:val="0097080F"/>
    <w:rsid w:val="00971BF8"/>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2B2"/>
    <w:rsid w:val="0098244A"/>
    <w:rsid w:val="00983AF5"/>
    <w:rsid w:val="00984456"/>
    <w:rsid w:val="00984BDB"/>
    <w:rsid w:val="00984DE5"/>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397"/>
    <w:rsid w:val="00997686"/>
    <w:rsid w:val="009A0467"/>
    <w:rsid w:val="009A04E3"/>
    <w:rsid w:val="009A05AC"/>
    <w:rsid w:val="009A0BDF"/>
    <w:rsid w:val="009A12EB"/>
    <w:rsid w:val="009A171D"/>
    <w:rsid w:val="009A172A"/>
    <w:rsid w:val="009A2838"/>
    <w:rsid w:val="009A2FDE"/>
    <w:rsid w:val="009A320A"/>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4F5C"/>
    <w:rsid w:val="009C5A1D"/>
    <w:rsid w:val="009C5CB9"/>
    <w:rsid w:val="009C6103"/>
    <w:rsid w:val="009C7913"/>
    <w:rsid w:val="009D14F2"/>
    <w:rsid w:val="009D158E"/>
    <w:rsid w:val="009D2AE5"/>
    <w:rsid w:val="009D2ED7"/>
    <w:rsid w:val="009D352B"/>
    <w:rsid w:val="009D47AF"/>
    <w:rsid w:val="009D54D5"/>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8F7"/>
    <w:rsid w:val="009F0AB3"/>
    <w:rsid w:val="009F0E95"/>
    <w:rsid w:val="009F10E4"/>
    <w:rsid w:val="009F18D0"/>
    <w:rsid w:val="009F1FF7"/>
    <w:rsid w:val="009F2C5D"/>
    <w:rsid w:val="009F30E4"/>
    <w:rsid w:val="009F337A"/>
    <w:rsid w:val="009F4638"/>
    <w:rsid w:val="009F4D9F"/>
    <w:rsid w:val="009F5D9B"/>
    <w:rsid w:val="009F64A7"/>
    <w:rsid w:val="009F7683"/>
    <w:rsid w:val="009F799F"/>
    <w:rsid w:val="009F7BD5"/>
    <w:rsid w:val="009F7C54"/>
    <w:rsid w:val="009F7D78"/>
    <w:rsid w:val="00A00A1F"/>
    <w:rsid w:val="00A00BCA"/>
    <w:rsid w:val="00A00E74"/>
    <w:rsid w:val="00A01157"/>
    <w:rsid w:val="00A0285A"/>
    <w:rsid w:val="00A02942"/>
    <w:rsid w:val="00A02BF9"/>
    <w:rsid w:val="00A03791"/>
    <w:rsid w:val="00A039C5"/>
    <w:rsid w:val="00A03FEC"/>
    <w:rsid w:val="00A04202"/>
    <w:rsid w:val="00A04DB0"/>
    <w:rsid w:val="00A06CC8"/>
    <w:rsid w:val="00A06CFE"/>
    <w:rsid w:val="00A07021"/>
    <w:rsid w:val="00A0752B"/>
    <w:rsid w:val="00A102AD"/>
    <w:rsid w:val="00A104D1"/>
    <w:rsid w:val="00A10D1E"/>
    <w:rsid w:val="00A10D1F"/>
    <w:rsid w:val="00A112E2"/>
    <w:rsid w:val="00A11C37"/>
    <w:rsid w:val="00A11E49"/>
    <w:rsid w:val="00A11F49"/>
    <w:rsid w:val="00A1275F"/>
    <w:rsid w:val="00A12A5E"/>
    <w:rsid w:val="00A12C95"/>
    <w:rsid w:val="00A134CC"/>
    <w:rsid w:val="00A14672"/>
    <w:rsid w:val="00A14685"/>
    <w:rsid w:val="00A14ED9"/>
    <w:rsid w:val="00A150A9"/>
    <w:rsid w:val="00A150D1"/>
    <w:rsid w:val="00A15B72"/>
    <w:rsid w:val="00A15BEC"/>
    <w:rsid w:val="00A1623D"/>
    <w:rsid w:val="00A17ABE"/>
    <w:rsid w:val="00A20240"/>
    <w:rsid w:val="00A205BF"/>
    <w:rsid w:val="00A2065C"/>
    <w:rsid w:val="00A20B69"/>
    <w:rsid w:val="00A21601"/>
    <w:rsid w:val="00A218B1"/>
    <w:rsid w:val="00A21DA8"/>
    <w:rsid w:val="00A21F69"/>
    <w:rsid w:val="00A22062"/>
    <w:rsid w:val="00A220A4"/>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6EEB"/>
    <w:rsid w:val="00A37070"/>
    <w:rsid w:val="00A3793B"/>
    <w:rsid w:val="00A4028C"/>
    <w:rsid w:val="00A40446"/>
    <w:rsid w:val="00A4096A"/>
    <w:rsid w:val="00A412F1"/>
    <w:rsid w:val="00A41F94"/>
    <w:rsid w:val="00A425B6"/>
    <w:rsid w:val="00A42E71"/>
    <w:rsid w:val="00A43166"/>
    <w:rsid w:val="00A4360B"/>
    <w:rsid w:val="00A43D3A"/>
    <w:rsid w:val="00A4426D"/>
    <w:rsid w:val="00A45057"/>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412D"/>
    <w:rsid w:val="00A5512C"/>
    <w:rsid w:val="00A55E59"/>
    <w:rsid w:val="00A55FEE"/>
    <w:rsid w:val="00A56536"/>
    <w:rsid w:val="00A56AF7"/>
    <w:rsid w:val="00A57259"/>
    <w:rsid w:val="00A572D8"/>
    <w:rsid w:val="00A603AF"/>
    <w:rsid w:val="00A60C3C"/>
    <w:rsid w:val="00A60D0F"/>
    <w:rsid w:val="00A60D60"/>
    <w:rsid w:val="00A61746"/>
    <w:rsid w:val="00A619F2"/>
    <w:rsid w:val="00A62933"/>
    <w:rsid w:val="00A63445"/>
    <w:rsid w:val="00A63D83"/>
    <w:rsid w:val="00A63EB8"/>
    <w:rsid w:val="00A64339"/>
    <w:rsid w:val="00A65116"/>
    <w:rsid w:val="00A65307"/>
    <w:rsid w:val="00A65C38"/>
    <w:rsid w:val="00A6609C"/>
    <w:rsid w:val="00A660E4"/>
    <w:rsid w:val="00A66431"/>
    <w:rsid w:val="00A66D88"/>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57DE"/>
    <w:rsid w:val="00A7602C"/>
    <w:rsid w:val="00A76200"/>
    <w:rsid w:val="00A766CB"/>
    <w:rsid w:val="00A76C15"/>
    <w:rsid w:val="00A779D8"/>
    <w:rsid w:val="00A80309"/>
    <w:rsid w:val="00A8081F"/>
    <w:rsid w:val="00A8134C"/>
    <w:rsid w:val="00A81620"/>
    <w:rsid w:val="00A81DD5"/>
    <w:rsid w:val="00A82156"/>
    <w:rsid w:val="00A8328A"/>
    <w:rsid w:val="00A86287"/>
    <w:rsid w:val="00A90B9C"/>
    <w:rsid w:val="00A90E28"/>
    <w:rsid w:val="00A90FCD"/>
    <w:rsid w:val="00A9203E"/>
    <w:rsid w:val="00A921FF"/>
    <w:rsid w:val="00A93710"/>
    <w:rsid w:val="00A9488E"/>
    <w:rsid w:val="00A949E2"/>
    <w:rsid w:val="00A94FA9"/>
    <w:rsid w:val="00A95C09"/>
    <w:rsid w:val="00A961A4"/>
    <w:rsid w:val="00A96293"/>
    <w:rsid w:val="00A96817"/>
    <w:rsid w:val="00A9694C"/>
    <w:rsid w:val="00A975F3"/>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6EB"/>
    <w:rsid w:val="00AB2976"/>
    <w:rsid w:val="00AB2E1E"/>
    <w:rsid w:val="00AB2F8A"/>
    <w:rsid w:val="00AB36B8"/>
    <w:rsid w:val="00AB3FFE"/>
    <w:rsid w:val="00AB4EAB"/>
    <w:rsid w:val="00AB5AF2"/>
    <w:rsid w:val="00AB5D5B"/>
    <w:rsid w:val="00AB5E50"/>
    <w:rsid w:val="00AB64C0"/>
    <w:rsid w:val="00AB65DB"/>
    <w:rsid w:val="00AB73AB"/>
    <w:rsid w:val="00AB77E2"/>
    <w:rsid w:val="00AB7970"/>
    <w:rsid w:val="00AB7D2E"/>
    <w:rsid w:val="00AC0541"/>
    <w:rsid w:val="00AC082E"/>
    <w:rsid w:val="00AC0E56"/>
    <w:rsid w:val="00AC30D5"/>
    <w:rsid w:val="00AC341B"/>
    <w:rsid w:val="00AC3B57"/>
    <w:rsid w:val="00AC3F2F"/>
    <w:rsid w:val="00AC4EAF"/>
    <w:rsid w:val="00AC5387"/>
    <w:rsid w:val="00AC5807"/>
    <w:rsid w:val="00AC6523"/>
    <w:rsid w:val="00AC6F53"/>
    <w:rsid w:val="00AC743C"/>
    <w:rsid w:val="00AC7A2E"/>
    <w:rsid w:val="00AD0591"/>
    <w:rsid w:val="00AD0BEB"/>
    <w:rsid w:val="00AD1066"/>
    <w:rsid w:val="00AD1BFE"/>
    <w:rsid w:val="00AD2081"/>
    <w:rsid w:val="00AD305B"/>
    <w:rsid w:val="00AD34C9"/>
    <w:rsid w:val="00AD383F"/>
    <w:rsid w:val="00AD522C"/>
    <w:rsid w:val="00AD5D68"/>
    <w:rsid w:val="00AD6738"/>
    <w:rsid w:val="00AD67F0"/>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42E"/>
    <w:rsid w:val="00AF3655"/>
    <w:rsid w:val="00AF3F18"/>
    <w:rsid w:val="00AF4211"/>
    <w:rsid w:val="00AF4E1A"/>
    <w:rsid w:val="00AF564E"/>
    <w:rsid w:val="00AF582B"/>
    <w:rsid w:val="00AF591C"/>
    <w:rsid w:val="00AF5B0F"/>
    <w:rsid w:val="00AF5CA3"/>
    <w:rsid w:val="00AF7BE8"/>
    <w:rsid w:val="00B00003"/>
    <w:rsid w:val="00B011DF"/>
    <w:rsid w:val="00B01410"/>
    <w:rsid w:val="00B01495"/>
    <w:rsid w:val="00B01568"/>
    <w:rsid w:val="00B025A2"/>
    <w:rsid w:val="00B027B8"/>
    <w:rsid w:val="00B02A31"/>
    <w:rsid w:val="00B03678"/>
    <w:rsid w:val="00B03F63"/>
    <w:rsid w:val="00B04537"/>
    <w:rsid w:val="00B04817"/>
    <w:rsid w:val="00B048B2"/>
    <w:rsid w:val="00B051BE"/>
    <w:rsid w:val="00B05EC7"/>
    <w:rsid w:val="00B06362"/>
    <w:rsid w:val="00B06A4B"/>
    <w:rsid w:val="00B07942"/>
    <w:rsid w:val="00B07E76"/>
    <w:rsid w:val="00B07F48"/>
    <w:rsid w:val="00B101FF"/>
    <w:rsid w:val="00B1092A"/>
    <w:rsid w:val="00B110DE"/>
    <w:rsid w:val="00B11297"/>
    <w:rsid w:val="00B11432"/>
    <w:rsid w:val="00B11B38"/>
    <w:rsid w:val="00B12288"/>
    <w:rsid w:val="00B12330"/>
    <w:rsid w:val="00B12C72"/>
    <w:rsid w:val="00B1352B"/>
    <w:rsid w:val="00B138F3"/>
    <w:rsid w:val="00B14473"/>
    <w:rsid w:val="00B14486"/>
    <w:rsid w:val="00B14730"/>
    <w:rsid w:val="00B14E56"/>
    <w:rsid w:val="00B1537B"/>
    <w:rsid w:val="00B16483"/>
    <w:rsid w:val="00B16E83"/>
    <w:rsid w:val="00B1718B"/>
    <w:rsid w:val="00B176AF"/>
    <w:rsid w:val="00B17EB1"/>
    <w:rsid w:val="00B2066D"/>
    <w:rsid w:val="00B20FD7"/>
    <w:rsid w:val="00B21689"/>
    <w:rsid w:val="00B217A5"/>
    <w:rsid w:val="00B217BB"/>
    <w:rsid w:val="00B2182F"/>
    <w:rsid w:val="00B21A31"/>
    <w:rsid w:val="00B21F34"/>
    <w:rsid w:val="00B225D5"/>
    <w:rsid w:val="00B2277F"/>
    <w:rsid w:val="00B2283B"/>
    <w:rsid w:val="00B24E0E"/>
    <w:rsid w:val="00B25035"/>
    <w:rsid w:val="00B25447"/>
    <w:rsid w:val="00B2561E"/>
    <w:rsid w:val="00B2572B"/>
    <w:rsid w:val="00B25FC4"/>
    <w:rsid w:val="00B2681D"/>
    <w:rsid w:val="00B2752E"/>
    <w:rsid w:val="00B27FD9"/>
    <w:rsid w:val="00B30203"/>
    <w:rsid w:val="00B30456"/>
    <w:rsid w:val="00B304E3"/>
    <w:rsid w:val="00B30994"/>
    <w:rsid w:val="00B32124"/>
    <w:rsid w:val="00B32C46"/>
    <w:rsid w:val="00B32D39"/>
    <w:rsid w:val="00B333DF"/>
    <w:rsid w:val="00B34CEA"/>
    <w:rsid w:val="00B351F5"/>
    <w:rsid w:val="00B35D1F"/>
    <w:rsid w:val="00B3612B"/>
    <w:rsid w:val="00B36765"/>
    <w:rsid w:val="00B369D8"/>
    <w:rsid w:val="00B36AC2"/>
    <w:rsid w:val="00B36B7B"/>
    <w:rsid w:val="00B37250"/>
    <w:rsid w:val="00B40233"/>
    <w:rsid w:val="00B413A8"/>
    <w:rsid w:val="00B41F31"/>
    <w:rsid w:val="00B425F0"/>
    <w:rsid w:val="00B4364F"/>
    <w:rsid w:val="00B4374E"/>
    <w:rsid w:val="00B437D0"/>
    <w:rsid w:val="00B43E45"/>
    <w:rsid w:val="00B4489A"/>
    <w:rsid w:val="00B44A67"/>
    <w:rsid w:val="00B44C6D"/>
    <w:rsid w:val="00B45501"/>
    <w:rsid w:val="00B45B39"/>
    <w:rsid w:val="00B46279"/>
    <w:rsid w:val="00B46D58"/>
    <w:rsid w:val="00B470E7"/>
    <w:rsid w:val="00B4794D"/>
    <w:rsid w:val="00B50F8D"/>
    <w:rsid w:val="00B514E8"/>
    <w:rsid w:val="00B51C5B"/>
    <w:rsid w:val="00B51D9F"/>
    <w:rsid w:val="00B5219E"/>
    <w:rsid w:val="00B52987"/>
    <w:rsid w:val="00B52C16"/>
    <w:rsid w:val="00B5319F"/>
    <w:rsid w:val="00B532B4"/>
    <w:rsid w:val="00B5353D"/>
    <w:rsid w:val="00B53B93"/>
    <w:rsid w:val="00B53D73"/>
    <w:rsid w:val="00B54A07"/>
    <w:rsid w:val="00B54C65"/>
    <w:rsid w:val="00B54F63"/>
    <w:rsid w:val="00B55057"/>
    <w:rsid w:val="00B553D4"/>
    <w:rsid w:val="00B57948"/>
    <w:rsid w:val="00B57D12"/>
    <w:rsid w:val="00B61677"/>
    <w:rsid w:val="00B62020"/>
    <w:rsid w:val="00B62122"/>
    <w:rsid w:val="00B62B67"/>
    <w:rsid w:val="00B62D06"/>
    <w:rsid w:val="00B62F78"/>
    <w:rsid w:val="00B63078"/>
    <w:rsid w:val="00B63353"/>
    <w:rsid w:val="00B64118"/>
    <w:rsid w:val="00B64BF8"/>
    <w:rsid w:val="00B64C48"/>
    <w:rsid w:val="00B64ECA"/>
    <w:rsid w:val="00B6578B"/>
    <w:rsid w:val="00B6601D"/>
    <w:rsid w:val="00B666FB"/>
    <w:rsid w:val="00B66AB9"/>
    <w:rsid w:val="00B66C0B"/>
    <w:rsid w:val="00B67CCD"/>
    <w:rsid w:val="00B70DF8"/>
    <w:rsid w:val="00B7135E"/>
    <w:rsid w:val="00B71540"/>
    <w:rsid w:val="00B715EA"/>
    <w:rsid w:val="00B716B0"/>
    <w:rsid w:val="00B71D73"/>
    <w:rsid w:val="00B71FA8"/>
    <w:rsid w:val="00B73AB8"/>
    <w:rsid w:val="00B73CEE"/>
    <w:rsid w:val="00B73DE0"/>
    <w:rsid w:val="00B744F6"/>
    <w:rsid w:val="00B74B63"/>
    <w:rsid w:val="00B74B9D"/>
    <w:rsid w:val="00B74BB0"/>
    <w:rsid w:val="00B75687"/>
    <w:rsid w:val="00B80444"/>
    <w:rsid w:val="00B80C17"/>
    <w:rsid w:val="00B81AD3"/>
    <w:rsid w:val="00B853BF"/>
    <w:rsid w:val="00B8636F"/>
    <w:rsid w:val="00B86BCB"/>
    <w:rsid w:val="00B86C5F"/>
    <w:rsid w:val="00B90C0A"/>
    <w:rsid w:val="00B90C52"/>
    <w:rsid w:val="00B9100A"/>
    <w:rsid w:val="00B91849"/>
    <w:rsid w:val="00B925B0"/>
    <w:rsid w:val="00B92A78"/>
    <w:rsid w:val="00B92CA7"/>
    <w:rsid w:val="00B92CCA"/>
    <w:rsid w:val="00B932B8"/>
    <w:rsid w:val="00B93BE1"/>
    <w:rsid w:val="00B941D0"/>
    <w:rsid w:val="00B95C25"/>
    <w:rsid w:val="00B95FE0"/>
    <w:rsid w:val="00B96B73"/>
    <w:rsid w:val="00B975FA"/>
    <w:rsid w:val="00B9778A"/>
    <w:rsid w:val="00B9796D"/>
    <w:rsid w:val="00BA1665"/>
    <w:rsid w:val="00BA17C2"/>
    <w:rsid w:val="00BA1C04"/>
    <w:rsid w:val="00BA20A5"/>
    <w:rsid w:val="00BA251C"/>
    <w:rsid w:val="00BA2853"/>
    <w:rsid w:val="00BA3554"/>
    <w:rsid w:val="00BA3E22"/>
    <w:rsid w:val="00BA4929"/>
    <w:rsid w:val="00BA632C"/>
    <w:rsid w:val="00BA6E63"/>
    <w:rsid w:val="00BA6FB2"/>
    <w:rsid w:val="00BA7007"/>
    <w:rsid w:val="00BA7128"/>
    <w:rsid w:val="00BA7C2B"/>
    <w:rsid w:val="00BB1C9B"/>
    <w:rsid w:val="00BB28C8"/>
    <w:rsid w:val="00BB3575"/>
    <w:rsid w:val="00BB4ADD"/>
    <w:rsid w:val="00BB4D52"/>
    <w:rsid w:val="00BB500A"/>
    <w:rsid w:val="00BB50D0"/>
    <w:rsid w:val="00BB51B4"/>
    <w:rsid w:val="00BB52F9"/>
    <w:rsid w:val="00BB5B81"/>
    <w:rsid w:val="00BB67B5"/>
    <w:rsid w:val="00BB682B"/>
    <w:rsid w:val="00BB74CF"/>
    <w:rsid w:val="00BC0BAC"/>
    <w:rsid w:val="00BC1555"/>
    <w:rsid w:val="00BC1804"/>
    <w:rsid w:val="00BC1DA7"/>
    <w:rsid w:val="00BC2255"/>
    <w:rsid w:val="00BC256B"/>
    <w:rsid w:val="00BC2912"/>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3E23"/>
    <w:rsid w:val="00BD4817"/>
    <w:rsid w:val="00BD4B37"/>
    <w:rsid w:val="00BD50E7"/>
    <w:rsid w:val="00BD572E"/>
    <w:rsid w:val="00BD5E4C"/>
    <w:rsid w:val="00BD5F94"/>
    <w:rsid w:val="00BD6BF7"/>
    <w:rsid w:val="00BD6E80"/>
    <w:rsid w:val="00BD6EF7"/>
    <w:rsid w:val="00BD72E6"/>
    <w:rsid w:val="00BD76EE"/>
    <w:rsid w:val="00BE01AE"/>
    <w:rsid w:val="00BE1110"/>
    <w:rsid w:val="00BE1C5E"/>
    <w:rsid w:val="00BE2236"/>
    <w:rsid w:val="00BE2335"/>
    <w:rsid w:val="00BE2572"/>
    <w:rsid w:val="00BE3418"/>
    <w:rsid w:val="00BE40B1"/>
    <w:rsid w:val="00BE439E"/>
    <w:rsid w:val="00BE45B6"/>
    <w:rsid w:val="00BE5381"/>
    <w:rsid w:val="00BE54A9"/>
    <w:rsid w:val="00BE5525"/>
    <w:rsid w:val="00BE557F"/>
    <w:rsid w:val="00BE6363"/>
    <w:rsid w:val="00BE6511"/>
    <w:rsid w:val="00BE6F5D"/>
    <w:rsid w:val="00BE7FE1"/>
    <w:rsid w:val="00BF0913"/>
    <w:rsid w:val="00BF09F8"/>
    <w:rsid w:val="00BF0BF6"/>
    <w:rsid w:val="00BF0FF6"/>
    <w:rsid w:val="00BF0FF8"/>
    <w:rsid w:val="00BF154A"/>
    <w:rsid w:val="00BF1D90"/>
    <w:rsid w:val="00BF270F"/>
    <w:rsid w:val="00BF3134"/>
    <w:rsid w:val="00BF46D6"/>
    <w:rsid w:val="00BF4D4C"/>
    <w:rsid w:val="00BF4E90"/>
    <w:rsid w:val="00BF4FFD"/>
    <w:rsid w:val="00BF52B3"/>
    <w:rsid w:val="00BF5421"/>
    <w:rsid w:val="00BF603D"/>
    <w:rsid w:val="00BF7253"/>
    <w:rsid w:val="00BF762F"/>
    <w:rsid w:val="00BF79C6"/>
    <w:rsid w:val="00C0080D"/>
    <w:rsid w:val="00C008F7"/>
    <w:rsid w:val="00C00E33"/>
    <w:rsid w:val="00C010D8"/>
    <w:rsid w:val="00C024D3"/>
    <w:rsid w:val="00C02868"/>
    <w:rsid w:val="00C029B6"/>
    <w:rsid w:val="00C03431"/>
    <w:rsid w:val="00C03625"/>
    <w:rsid w:val="00C0413D"/>
    <w:rsid w:val="00C04176"/>
    <w:rsid w:val="00C061D3"/>
    <w:rsid w:val="00C061DC"/>
    <w:rsid w:val="00C06409"/>
    <w:rsid w:val="00C06B3A"/>
    <w:rsid w:val="00C07046"/>
    <w:rsid w:val="00C07F24"/>
    <w:rsid w:val="00C108EE"/>
    <w:rsid w:val="00C122A6"/>
    <w:rsid w:val="00C12676"/>
    <w:rsid w:val="00C132F1"/>
    <w:rsid w:val="00C134C5"/>
    <w:rsid w:val="00C13B79"/>
    <w:rsid w:val="00C14561"/>
    <w:rsid w:val="00C14716"/>
    <w:rsid w:val="00C14F1A"/>
    <w:rsid w:val="00C156C3"/>
    <w:rsid w:val="00C15BC3"/>
    <w:rsid w:val="00C16602"/>
    <w:rsid w:val="00C16C37"/>
    <w:rsid w:val="00C16F3F"/>
    <w:rsid w:val="00C17414"/>
    <w:rsid w:val="00C201CC"/>
    <w:rsid w:val="00C207A1"/>
    <w:rsid w:val="00C20B97"/>
    <w:rsid w:val="00C213AC"/>
    <w:rsid w:val="00C2151D"/>
    <w:rsid w:val="00C22421"/>
    <w:rsid w:val="00C231A0"/>
    <w:rsid w:val="00C232E0"/>
    <w:rsid w:val="00C232FF"/>
    <w:rsid w:val="00C23520"/>
    <w:rsid w:val="00C23B1B"/>
    <w:rsid w:val="00C23D48"/>
    <w:rsid w:val="00C23F1D"/>
    <w:rsid w:val="00C24256"/>
    <w:rsid w:val="00C24846"/>
    <w:rsid w:val="00C24CA6"/>
    <w:rsid w:val="00C24DBE"/>
    <w:rsid w:val="00C26B4D"/>
    <w:rsid w:val="00C26CF7"/>
    <w:rsid w:val="00C27A88"/>
    <w:rsid w:val="00C27BA4"/>
    <w:rsid w:val="00C3050C"/>
    <w:rsid w:val="00C30550"/>
    <w:rsid w:val="00C3071E"/>
    <w:rsid w:val="00C30BFB"/>
    <w:rsid w:val="00C3130B"/>
    <w:rsid w:val="00C31373"/>
    <w:rsid w:val="00C324F0"/>
    <w:rsid w:val="00C33115"/>
    <w:rsid w:val="00C3325B"/>
    <w:rsid w:val="00C33B35"/>
    <w:rsid w:val="00C3421C"/>
    <w:rsid w:val="00C34296"/>
    <w:rsid w:val="00C34414"/>
    <w:rsid w:val="00C3484C"/>
    <w:rsid w:val="00C34AFD"/>
    <w:rsid w:val="00C35487"/>
    <w:rsid w:val="00C358EA"/>
    <w:rsid w:val="00C364E8"/>
    <w:rsid w:val="00C366B6"/>
    <w:rsid w:val="00C372FD"/>
    <w:rsid w:val="00C37724"/>
    <w:rsid w:val="00C3797F"/>
    <w:rsid w:val="00C37AE7"/>
    <w:rsid w:val="00C40119"/>
    <w:rsid w:val="00C4095B"/>
    <w:rsid w:val="00C410E6"/>
    <w:rsid w:val="00C412EE"/>
    <w:rsid w:val="00C42879"/>
    <w:rsid w:val="00C43213"/>
    <w:rsid w:val="00C43524"/>
    <w:rsid w:val="00C4358F"/>
    <w:rsid w:val="00C435DD"/>
    <w:rsid w:val="00C43769"/>
    <w:rsid w:val="00C43D00"/>
    <w:rsid w:val="00C447B8"/>
    <w:rsid w:val="00C44836"/>
    <w:rsid w:val="00C4487D"/>
    <w:rsid w:val="00C45620"/>
    <w:rsid w:val="00C45778"/>
    <w:rsid w:val="00C457A7"/>
    <w:rsid w:val="00C45B20"/>
    <w:rsid w:val="00C464BA"/>
    <w:rsid w:val="00C47000"/>
    <w:rsid w:val="00C47611"/>
    <w:rsid w:val="00C4795F"/>
    <w:rsid w:val="00C47A9F"/>
    <w:rsid w:val="00C47D55"/>
    <w:rsid w:val="00C50D71"/>
    <w:rsid w:val="00C51512"/>
    <w:rsid w:val="00C524AD"/>
    <w:rsid w:val="00C527F9"/>
    <w:rsid w:val="00C532B4"/>
    <w:rsid w:val="00C53926"/>
    <w:rsid w:val="00C53D1C"/>
    <w:rsid w:val="00C54CEE"/>
    <w:rsid w:val="00C5588A"/>
    <w:rsid w:val="00C5590F"/>
    <w:rsid w:val="00C56BBA"/>
    <w:rsid w:val="00C57D7E"/>
    <w:rsid w:val="00C60A97"/>
    <w:rsid w:val="00C611EE"/>
    <w:rsid w:val="00C61F21"/>
    <w:rsid w:val="00C6256F"/>
    <w:rsid w:val="00C628A8"/>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6AD"/>
    <w:rsid w:val="00C66A65"/>
    <w:rsid w:val="00C67E80"/>
    <w:rsid w:val="00C67FAB"/>
    <w:rsid w:val="00C706F4"/>
    <w:rsid w:val="00C70C1A"/>
    <w:rsid w:val="00C70FDD"/>
    <w:rsid w:val="00C71222"/>
    <w:rsid w:val="00C71E26"/>
    <w:rsid w:val="00C72606"/>
    <w:rsid w:val="00C7261B"/>
    <w:rsid w:val="00C72D0E"/>
    <w:rsid w:val="00C72E21"/>
    <w:rsid w:val="00C73E62"/>
    <w:rsid w:val="00C73F7D"/>
    <w:rsid w:val="00C752FC"/>
    <w:rsid w:val="00C8055A"/>
    <w:rsid w:val="00C806B2"/>
    <w:rsid w:val="00C807D9"/>
    <w:rsid w:val="00C80B25"/>
    <w:rsid w:val="00C81187"/>
    <w:rsid w:val="00C813A9"/>
    <w:rsid w:val="00C816CA"/>
    <w:rsid w:val="00C819E8"/>
    <w:rsid w:val="00C81FE2"/>
    <w:rsid w:val="00C82BD2"/>
    <w:rsid w:val="00C83D8F"/>
    <w:rsid w:val="00C84419"/>
    <w:rsid w:val="00C8509E"/>
    <w:rsid w:val="00C85211"/>
    <w:rsid w:val="00C85E52"/>
    <w:rsid w:val="00C85FFA"/>
    <w:rsid w:val="00C861E9"/>
    <w:rsid w:val="00C864DC"/>
    <w:rsid w:val="00C86AB3"/>
    <w:rsid w:val="00C86F9C"/>
    <w:rsid w:val="00C87B15"/>
    <w:rsid w:val="00C90796"/>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4AE0"/>
    <w:rsid w:val="00CA5671"/>
    <w:rsid w:val="00CA590C"/>
    <w:rsid w:val="00CA5B8D"/>
    <w:rsid w:val="00CA5DD1"/>
    <w:rsid w:val="00CA770E"/>
    <w:rsid w:val="00CA7AA9"/>
    <w:rsid w:val="00CA7C54"/>
    <w:rsid w:val="00CB0129"/>
    <w:rsid w:val="00CB0217"/>
    <w:rsid w:val="00CB0901"/>
    <w:rsid w:val="00CB0A01"/>
    <w:rsid w:val="00CB0EE3"/>
    <w:rsid w:val="00CB1211"/>
    <w:rsid w:val="00CB13C7"/>
    <w:rsid w:val="00CB1483"/>
    <w:rsid w:val="00CB1A0F"/>
    <w:rsid w:val="00CB35B7"/>
    <w:rsid w:val="00CB3CB1"/>
    <w:rsid w:val="00CB41AB"/>
    <w:rsid w:val="00CB4B5C"/>
    <w:rsid w:val="00CB4C1E"/>
    <w:rsid w:val="00CB5290"/>
    <w:rsid w:val="00CB6248"/>
    <w:rsid w:val="00CB63ED"/>
    <w:rsid w:val="00CB6775"/>
    <w:rsid w:val="00CB68EF"/>
    <w:rsid w:val="00CB759C"/>
    <w:rsid w:val="00CB79A4"/>
    <w:rsid w:val="00CB7FB9"/>
    <w:rsid w:val="00CC0326"/>
    <w:rsid w:val="00CC0A8D"/>
    <w:rsid w:val="00CC3BAC"/>
    <w:rsid w:val="00CC518E"/>
    <w:rsid w:val="00CC5DD5"/>
    <w:rsid w:val="00CC6362"/>
    <w:rsid w:val="00CC69D0"/>
    <w:rsid w:val="00CC73F0"/>
    <w:rsid w:val="00CD01CC"/>
    <w:rsid w:val="00CD043A"/>
    <w:rsid w:val="00CD073B"/>
    <w:rsid w:val="00CD1E50"/>
    <w:rsid w:val="00CD2A3B"/>
    <w:rsid w:val="00CD2E1D"/>
    <w:rsid w:val="00CD3548"/>
    <w:rsid w:val="00CD3BA1"/>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054"/>
    <w:rsid w:val="00CF15DB"/>
    <w:rsid w:val="00CF1653"/>
    <w:rsid w:val="00CF1742"/>
    <w:rsid w:val="00CF2304"/>
    <w:rsid w:val="00CF248C"/>
    <w:rsid w:val="00CF2692"/>
    <w:rsid w:val="00CF34D0"/>
    <w:rsid w:val="00CF34DE"/>
    <w:rsid w:val="00CF3B1A"/>
    <w:rsid w:val="00CF3C20"/>
    <w:rsid w:val="00CF7A4E"/>
    <w:rsid w:val="00D00401"/>
    <w:rsid w:val="00D0068C"/>
    <w:rsid w:val="00D008B5"/>
    <w:rsid w:val="00D00A0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351"/>
    <w:rsid w:val="00D11611"/>
    <w:rsid w:val="00D132BC"/>
    <w:rsid w:val="00D13662"/>
    <w:rsid w:val="00D13E20"/>
    <w:rsid w:val="00D142B3"/>
    <w:rsid w:val="00D14FAA"/>
    <w:rsid w:val="00D150B0"/>
    <w:rsid w:val="00D15272"/>
    <w:rsid w:val="00D15C89"/>
    <w:rsid w:val="00D15F26"/>
    <w:rsid w:val="00D161B8"/>
    <w:rsid w:val="00D17258"/>
    <w:rsid w:val="00D20407"/>
    <w:rsid w:val="00D21019"/>
    <w:rsid w:val="00D219A5"/>
    <w:rsid w:val="00D21AD1"/>
    <w:rsid w:val="00D21C38"/>
    <w:rsid w:val="00D21E30"/>
    <w:rsid w:val="00D22464"/>
    <w:rsid w:val="00D22B3B"/>
    <w:rsid w:val="00D22CBB"/>
    <w:rsid w:val="00D232F1"/>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37511"/>
    <w:rsid w:val="00D411B6"/>
    <w:rsid w:val="00D413F3"/>
    <w:rsid w:val="00D4164A"/>
    <w:rsid w:val="00D41AE8"/>
    <w:rsid w:val="00D41CCB"/>
    <w:rsid w:val="00D41F7D"/>
    <w:rsid w:val="00D42D33"/>
    <w:rsid w:val="00D42E80"/>
    <w:rsid w:val="00D433D6"/>
    <w:rsid w:val="00D43420"/>
    <w:rsid w:val="00D4396D"/>
    <w:rsid w:val="00D4557B"/>
    <w:rsid w:val="00D463EA"/>
    <w:rsid w:val="00D46D5B"/>
    <w:rsid w:val="00D47237"/>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D11"/>
    <w:rsid w:val="00D77EF7"/>
    <w:rsid w:val="00D800E8"/>
    <w:rsid w:val="00D806D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7C5"/>
    <w:rsid w:val="00D95F89"/>
    <w:rsid w:val="00D970D2"/>
    <w:rsid w:val="00D976EB"/>
    <w:rsid w:val="00D97C11"/>
    <w:rsid w:val="00DA0948"/>
    <w:rsid w:val="00DA0A4E"/>
    <w:rsid w:val="00DA0F94"/>
    <w:rsid w:val="00DA0FDD"/>
    <w:rsid w:val="00DA1AF1"/>
    <w:rsid w:val="00DA2289"/>
    <w:rsid w:val="00DA3EA6"/>
    <w:rsid w:val="00DA3F9C"/>
    <w:rsid w:val="00DA41B1"/>
    <w:rsid w:val="00DA4643"/>
    <w:rsid w:val="00DA480A"/>
    <w:rsid w:val="00DA5D3D"/>
    <w:rsid w:val="00DA687B"/>
    <w:rsid w:val="00DA698A"/>
    <w:rsid w:val="00DA6C97"/>
    <w:rsid w:val="00DA6D27"/>
    <w:rsid w:val="00DB01A7"/>
    <w:rsid w:val="00DB14F9"/>
    <w:rsid w:val="00DB151B"/>
    <w:rsid w:val="00DB2996"/>
    <w:rsid w:val="00DB2BCC"/>
    <w:rsid w:val="00DB2E02"/>
    <w:rsid w:val="00DB3E17"/>
    <w:rsid w:val="00DB40C0"/>
    <w:rsid w:val="00DB41B7"/>
    <w:rsid w:val="00DB4273"/>
    <w:rsid w:val="00DB4CC7"/>
    <w:rsid w:val="00DB5AD0"/>
    <w:rsid w:val="00DB6244"/>
    <w:rsid w:val="00DB64C8"/>
    <w:rsid w:val="00DB6629"/>
    <w:rsid w:val="00DB680A"/>
    <w:rsid w:val="00DB6D02"/>
    <w:rsid w:val="00DB7289"/>
    <w:rsid w:val="00DC0D74"/>
    <w:rsid w:val="00DC14CE"/>
    <w:rsid w:val="00DC1B3F"/>
    <w:rsid w:val="00DC1D04"/>
    <w:rsid w:val="00DC2360"/>
    <w:rsid w:val="00DC30CC"/>
    <w:rsid w:val="00DC375D"/>
    <w:rsid w:val="00DC5332"/>
    <w:rsid w:val="00DC567F"/>
    <w:rsid w:val="00DC59F5"/>
    <w:rsid w:val="00DC5D72"/>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807"/>
    <w:rsid w:val="00DD5CF9"/>
    <w:rsid w:val="00DD66E7"/>
    <w:rsid w:val="00DD6BD8"/>
    <w:rsid w:val="00DD6FDA"/>
    <w:rsid w:val="00DD771F"/>
    <w:rsid w:val="00DE1323"/>
    <w:rsid w:val="00DE134D"/>
    <w:rsid w:val="00DE13D5"/>
    <w:rsid w:val="00DE1D22"/>
    <w:rsid w:val="00DE2562"/>
    <w:rsid w:val="00DE26E4"/>
    <w:rsid w:val="00DE3244"/>
    <w:rsid w:val="00DE3538"/>
    <w:rsid w:val="00DE3C28"/>
    <w:rsid w:val="00DE3F97"/>
    <w:rsid w:val="00DE48C9"/>
    <w:rsid w:val="00DE4E15"/>
    <w:rsid w:val="00DE54C9"/>
    <w:rsid w:val="00DE5B89"/>
    <w:rsid w:val="00DE5B97"/>
    <w:rsid w:val="00DE65EA"/>
    <w:rsid w:val="00DE7706"/>
    <w:rsid w:val="00DE7753"/>
    <w:rsid w:val="00DE7F8F"/>
    <w:rsid w:val="00DF01E3"/>
    <w:rsid w:val="00DF09E7"/>
    <w:rsid w:val="00DF0BD2"/>
    <w:rsid w:val="00DF11C4"/>
    <w:rsid w:val="00DF1625"/>
    <w:rsid w:val="00DF19A1"/>
    <w:rsid w:val="00DF2F68"/>
    <w:rsid w:val="00DF3688"/>
    <w:rsid w:val="00DF44E3"/>
    <w:rsid w:val="00DF5182"/>
    <w:rsid w:val="00DF749E"/>
    <w:rsid w:val="00E004B7"/>
    <w:rsid w:val="00E006C3"/>
    <w:rsid w:val="00E00AD1"/>
    <w:rsid w:val="00E01503"/>
    <w:rsid w:val="00E020C1"/>
    <w:rsid w:val="00E02310"/>
    <w:rsid w:val="00E02449"/>
    <w:rsid w:val="00E02F60"/>
    <w:rsid w:val="00E040F0"/>
    <w:rsid w:val="00E0418D"/>
    <w:rsid w:val="00E042BC"/>
    <w:rsid w:val="00E04589"/>
    <w:rsid w:val="00E045AE"/>
    <w:rsid w:val="00E046C2"/>
    <w:rsid w:val="00E04C40"/>
    <w:rsid w:val="00E04FA9"/>
    <w:rsid w:val="00E0545A"/>
    <w:rsid w:val="00E05CF6"/>
    <w:rsid w:val="00E05F32"/>
    <w:rsid w:val="00E05FDF"/>
    <w:rsid w:val="00E06E9D"/>
    <w:rsid w:val="00E070E6"/>
    <w:rsid w:val="00E10031"/>
    <w:rsid w:val="00E10BB7"/>
    <w:rsid w:val="00E12144"/>
    <w:rsid w:val="00E123CE"/>
    <w:rsid w:val="00E1313A"/>
    <w:rsid w:val="00E1385B"/>
    <w:rsid w:val="00E13BA4"/>
    <w:rsid w:val="00E13FD9"/>
    <w:rsid w:val="00E141C7"/>
    <w:rsid w:val="00E14672"/>
    <w:rsid w:val="00E15EC9"/>
    <w:rsid w:val="00E161F1"/>
    <w:rsid w:val="00E16286"/>
    <w:rsid w:val="00E16A26"/>
    <w:rsid w:val="00E17450"/>
    <w:rsid w:val="00E1773C"/>
    <w:rsid w:val="00E177DB"/>
    <w:rsid w:val="00E17B7F"/>
    <w:rsid w:val="00E20011"/>
    <w:rsid w:val="00E207EB"/>
    <w:rsid w:val="00E20B3E"/>
    <w:rsid w:val="00E20E95"/>
    <w:rsid w:val="00E21361"/>
    <w:rsid w:val="00E21547"/>
    <w:rsid w:val="00E2168D"/>
    <w:rsid w:val="00E2217F"/>
    <w:rsid w:val="00E222A7"/>
    <w:rsid w:val="00E22448"/>
    <w:rsid w:val="00E2288D"/>
    <w:rsid w:val="00E2292F"/>
    <w:rsid w:val="00E22E51"/>
    <w:rsid w:val="00E23A9A"/>
    <w:rsid w:val="00E23E9C"/>
    <w:rsid w:val="00E23F7F"/>
    <w:rsid w:val="00E23F8C"/>
    <w:rsid w:val="00E2406F"/>
    <w:rsid w:val="00E242FF"/>
    <w:rsid w:val="00E24AEE"/>
    <w:rsid w:val="00E24EBF"/>
    <w:rsid w:val="00E25B05"/>
    <w:rsid w:val="00E25D59"/>
    <w:rsid w:val="00E2620A"/>
    <w:rsid w:val="00E2624C"/>
    <w:rsid w:val="00E26284"/>
    <w:rsid w:val="00E267E5"/>
    <w:rsid w:val="00E26A48"/>
    <w:rsid w:val="00E27E53"/>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87"/>
    <w:rsid w:val="00E430BF"/>
    <w:rsid w:val="00E43288"/>
    <w:rsid w:val="00E43CEB"/>
    <w:rsid w:val="00E444C4"/>
    <w:rsid w:val="00E44D86"/>
    <w:rsid w:val="00E44FD5"/>
    <w:rsid w:val="00E45007"/>
    <w:rsid w:val="00E45430"/>
    <w:rsid w:val="00E4584B"/>
    <w:rsid w:val="00E45ACA"/>
    <w:rsid w:val="00E45C7F"/>
    <w:rsid w:val="00E46422"/>
    <w:rsid w:val="00E468D1"/>
    <w:rsid w:val="00E46DBA"/>
    <w:rsid w:val="00E508E7"/>
    <w:rsid w:val="00E50D8D"/>
    <w:rsid w:val="00E51117"/>
    <w:rsid w:val="00E51CD0"/>
    <w:rsid w:val="00E51D3B"/>
    <w:rsid w:val="00E51D78"/>
    <w:rsid w:val="00E51EEA"/>
    <w:rsid w:val="00E54297"/>
    <w:rsid w:val="00E54B2C"/>
    <w:rsid w:val="00E5510F"/>
    <w:rsid w:val="00E55EBF"/>
    <w:rsid w:val="00E6008B"/>
    <w:rsid w:val="00E6044F"/>
    <w:rsid w:val="00E60526"/>
    <w:rsid w:val="00E61214"/>
    <w:rsid w:val="00E62730"/>
    <w:rsid w:val="00E6288F"/>
    <w:rsid w:val="00E62C19"/>
    <w:rsid w:val="00E62CB8"/>
    <w:rsid w:val="00E63619"/>
    <w:rsid w:val="00E6367A"/>
    <w:rsid w:val="00E63C0F"/>
    <w:rsid w:val="00E63C8D"/>
    <w:rsid w:val="00E64337"/>
    <w:rsid w:val="00E64589"/>
    <w:rsid w:val="00E6482F"/>
    <w:rsid w:val="00E648D1"/>
    <w:rsid w:val="00E64D24"/>
    <w:rsid w:val="00E65F37"/>
    <w:rsid w:val="00E6683E"/>
    <w:rsid w:val="00E66866"/>
    <w:rsid w:val="00E672AF"/>
    <w:rsid w:val="00E674AE"/>
    <w:rsid w:val="00E67BA7"/>
    <w:rsid w:val="00E67FD5"/>
    <w:rsid w:val="00E7077A"/>
    <w:rsid w:val="00E70A0B"/>
    <w:rsid w:val="00E70FC4"/>
    <w:rsid w:val="00E7182E"/>
    <w:rsid w:val="00E720BB"/>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0984"/>
    <w:rsid w:val="00E81D32"/>
    <w:rsid w:val="00E84171"/>
    <w:rsid w:val="00E8425F"/>
    <w:rsid w:val="00E843C1"/>
    <w:rsid w:val="00E8561F"/>
    <w:rsid w:val="00E85A49"/>
    <w:rsid w:val="00E85BF3"/>
    <w:rsid w:val="00E861BF"/>
    <w:rsid w:val="00E87699"/>
    <w:rsid w:val="00E90E72"/>
    <w:rsid w:val="00E90FD0"/>
    <w:rsid w:val="00E914CF"/>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641"/>
    <w:rsid w:val="00EA1765"/>
    <w:rsid w:val="00EA31E0"/>
    <w:rsid w:val="00EA381C"/>
    <w:rsid w:val="00EA3E33"/>
    <w:rsid w:val="00EA3FD0"/>
    <w:rsid w:val="00EA40DF"/>
    <w:rsid w:val="00EA42CB"/>
    <w:rsid w:val="00EA4AE7"/>
    <w:rsid w:val="00EA50FE"/>
    <w:rsid w:val="00EA58C8"/>
    <w:rsid w:val="00EA5961"/>
    <w:rsid w:val="00EA596B"/>
    <w:rsid w:val="00EA625E"/>
    <w:rsid w:val="00EA6DF8"/>
    <w:rsid w:val="00EA7170"/>
    <w:rsid w:val="00EA7394"/>
    <w:rsid w:val="00EA7474"/>
    <w:rsid w:val="00EA7CA6"/>
    <w:rsid w:val="00EA7FA5"/>
    <w:rsid w:val="00EB0B3D"/>
    <w:rsid w:val="00EB1587"/>
    <w:rsid w:val="00EB2387"/>
    <w:rsid w:val="00EB2758"/>
    <w:rsid w:val="00EB2A85"/>
    <w:rsid w:val="00EB2AE8"/>
    <w:rsid w:val="00EB37A2"/>
    <w:rsid w:val="00EB3853"/>
    <w:rsid w:val="00EB395D"/>
    <w:rsid w:val="00EB3BFA"/>
    <w:rsid w:val="00EB3C28"/>
    <w:rsid w:val="00EB3DD2"/>
    <w:rsid w:val="00EB42B2"/>
    <w:rsid w:val="00EB487B"/>
    <w:rsid w:val="00EB5576"/>
    <w:rsid w:val="00EB572B"/>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25C"/>
    <w:rsid w:val="00EC362B"/>
    <w:rsid w:val="00EC400D"/>
    <w:rsid w:val="00EC4580"/>
    <w:rsid w:val="00EC486F"/>
    <w:rsid w:val="00EC5078"/>
    <w:rsid w:val="00EC5C41"/>
    <w:rsid w:val="00EC6C0A"/>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3C24"/>
    <w:rsid w:val="00EE4047"/>
    <w:rsid w:val="00EE4358"/>
    <w:rsid w:val="00EE55F5"/>
    <w:rsid w:val="00EE5855"/>
    <w:rsid w:val="00EE58A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4C"/>
    <w:rsid w:val="00EF548A"/>
    <w:rsid w:val="00EF5BF0"/>
    <w:rsid w:val="00EF6526"/>
    <w:rsid w:val="00EF6D97"/>
    <w:rsid w:val="00EF7868"/>
    <w:rsid w:val="00F00565"/>
    <w:rsid w:val="00F005EE"/>
    <w:rsid w:val="00F00C96"/>
    <w:rsid w:val="00F01D1E"/>
    <w:rsid w:val="00F01DE1"/>
    <w:rsid w:val="00F04430"/>
    <w:rsid w:val="00F04532"/>
    <w:rsid w:val="00F04AA1"/>
    <w:rsid w:val="00F04FC3"/>
    <w:rsid w:val="00F0578D"/>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4595"/>
    <w:rsid w:val="00F14F37"/>
    <w:rsid w:val="00F154A2"/>
    <w:rsid w:val="00F15CED"/>
    <w:rsid w:val="00F15F72"/>
    <w:rsid w:val="00F16B7F"/>
    <w:rsid w:val="00F1738A"/>
    <w:rsid w:val="00F17B6A"/>
    <w:rsid w:val="00F205A7"/>
    <w:rsid w:val="00F20B78"/>
    <w:rsid w:val="00F20CF5"/>
    <w:rsid w:val="00F20DA5"/>
    <w:rsid w:val="00F20EA8"/>
    <w:rsid w:val="00F213FC"/>
    <w:rsid w:val="00F215E2"/>
    <w:rsid w:val="00F21C25"/>
    <w:rsid w:val="00F22027"/>
    <w:rsid w:val="00F23100"/>
    <w:rsid w:val="00F23A51"/>
    <w:rsid w:val="00F23CD8"/>
    <w:rsid w:val="00F242C1"/>
    <w:rsid w:val="00F242D7"/>
    <w:rsid w:val="00F24327"/>
    <w:rsid w:val="00F24A51"/>
    <w:rsid w:val="00F24C2B"/>
    <w:rsid w:val="00F24D41"/>
    <w:rsid w:val="00F24E9E"/>
    <w:rsid w:val="00F25410"/>
    <w:rsid w:val="00F25B39"/>
    <w:rsid w:val="00F26162"/>
    <w:rsid w:val="00F263B3"/>
    <w:rsid w:val="00F26A4C"/>
    <w:rsid w:val="00F26B08"/>
    <w:rsid w:val="00F274C5"/>
    <w:rsid w:val="00F27A50"/>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471"/>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5E20"/>
    <w:rsid w:val="00F662F0"/>
    <w:rsid w:val="00F667B5"/>
    <w:rsid w:val="00F676CB"/>
    <w:rsid w:val="00F67946"/>
    <w:rsid w:val="00F67CD4"/>
    <w:rsid w:val="00F70372"/>
    <w:rsid w:val="00F70E55"/>
    <w:rsid w:val="00F7173E"/>
    <w:rsid w:val="00F71F29"/>
    <w:rsid w:val="00F72026"/>
    <w:rsid w:val="00F7342A"/>
    <w:rsid w:val="00F73CAB"/>
    <w:rsid w:val="00F73D7F"/>
    <w:rsid w:val="00F742F9"/>
    <w:rsid w:val="00F743B3"/>
    <w:rsid w:val="00F7451F"/>
    <w:rsid w:val="00F7467F"/>
    <w:rsid w:val="00F74984"/>
    <w:rsid w:val="00F7541A"/>
    <w:rsid w:val="00F7609B"/>
    <w:rsid w:val="00F760B1"/>
    <w:rsid w:val="00F763EC"/>
    <w:rsid w:val="00F76E60"/>
    <w:rsid w:val="00F775CA"/>
    <w:rsid w:val="00F80761"/>
    <w:rsid w:val="00F822EA"/>
    <w:rsid w:val="00F825AC"/>
    <w:rsid w:val="00F82623"/>
    <w:rsid w:val="00F83409"/>
    <w:rsid w:val="00F839B3"/>
    <w:rsid w:val="00F83B76"/>
    <w:rsid w:val="00F83E0A"/>
    <w:rsid w:val="00F8462A"/>
    <w:rsid w:val="00F84E6B"/>
    <w:rsid w:val="00F855BB"/>
    <w:rsid w:val="00F85674"/>
    <w:rsid w:val="00F85DFC"/>
    <w:rsid w:val="00F85F62"/>
    <w:rsid w:val="00F86162"/>
    <w:rsid w:val="00F86ED5"/>
    <w:rsid w:val="00F871C2"/>
    <w:rsid w:val="00F8732B"/>
    <w:rsid w:val="00F87FD4"/>
    <w:rsid w:val="00F901B7"/>
    <w:rsid w:val="00F914CF"/>
    <w:rsid w:val="00F91C1F"/>
    <w:rsid w:val="00F9206A"/>
    <w:rsid w:val="00F92A53"/>
    <w:rsid w:val="00F92AC4"/>
    <w:rsid w:val="00F930CD"/>
    <w:rsid w:val="00F932ED"/>
    <w:rsid w:val="00F9448B"/>
    <w:rsid w:val="00F94C8F"/>
    <w:rsid w:val="00F954E8"/>
    <w:rsid w:val="00F95B3F"/>
    <w:rsid w:val="00F95BB0"/>
    <w:rsid w:val="00F95E94"/>
    <w:rsid w:val="00F9620A"/>
    <w:rsid w:val="00F96993"/>
    <w:rsid w:val="00F9791A"/>
    <w:rsid w:val="00F97967"/>
    <w:rsid w:val="00F97D3E"/>
    <w:rsid w:val="00FA0498"/>
    <w:rsid w:val="00FA06DB"/>
    <w:rsid w:val="00FA0E41"/>
    <w:rsid w:val="00FA0E7B"/>
    <w:rsid w:val="00FA1A78"/>
    <w:rsid w:val="00FA2967"/>
    <w:rsid w:val="00FA2B47"/>
    <w:rsid w:val="00FA2BFA"/>
    <w:rsid w:val="00FA2CF4"/>
    <w:rsid w:val="00FA2DBA"/>
    <w:rsid w:val="00FA2F7C"/>
    <w:rsid w:val="00FA2FB6"/>
    <w:rsid w:val="00FA355B"/>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1F0"/>
    <w:rsid w:val="00FB72F4"/>
    <w:rsid w:val="00FB7899"/>
    <w:rsid w:val="00FB78E7"/>
    <w:rsid w:val="00FB796B"/>
    <w:rsid w:val="00FC016A"/>
    <w:rsid w:val="00FC01CE"/>
    <w:rsid w:val="00FC096C"/>
    <w:rsid w:val="00FC0FDC"/>
    <w:rsid w:val="00FC22F4"/>
    <w:rsid w:val="00FC283C"/>
    <w:rsid w:val="00FC2944"/>
    <w:rsid w:val="00FC2FB3"/>
    <w:rsid w:val="00FC32D2"/>
    <w:rsid w:val="00FC4412"/>
    <w:rsid w:val="00FC4AC0"/>
    <w:rsid w:val="00FC4B16"/>
    <w:rsid w:val="00FC4B36"/>
    <w:rsid w:val="00FC561F"/>
    <w:rsid w:val="00FC5F19"/>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345"/>
    <w:rsid w:val="00FE0FD2"/>
    <w:rsid w:val="00FE1316"/>
    <w:rsid w:val="00FE1FAB"/>
    <w:rsid w:val="00FE2AA4"/>
    <w:rsid w:val="00FE2DB6"/>
    <w:rsid w:val="00FE42E1"/>
    <w:rsid w:val="00FE449E"/>
    <w:rsid w:val="00FE54DC"/>
    <w:rsid w:val="00FE5743"/>
    <w:rsid w:val="00FE669D"/>
    <w:rsid w:val="00FE6887"/>
    <w:rsid w:val="00FE6C2A"/>
    <w:rsid w:val="00FE6DBA"/>
    <w:rsid w:val="00FE76B9"/>
    <w:rsid w:val="00FE7898"/>
    <w:rsid w:val="00FF0766"/>
    <w:rsid w:val="00FF0775"/>
    <w:rsid w:val="00FF0C97"/>
    <w:rsid w:val="00FF0FE2"/>
    <w:rsid w:val="00FF145F"/>
    <w:rsid w:val="00FF1D27"/>
    <w:rsid w:val="00FF2714"/>
    <w:rsid w:val="00FF28EE"/>
    <w:rsid w:val="00FF2E56"/>
    <w:rsid w:val="00FF3050"/>
    <w:rsid w:val="00FF331F"/>
    <w:rsid w:val="00FF34AF"/>
    <w:rsid w:val="00FF3D6A"/>
    <w:rsid w:val="00FF3DE9"/>
    <w:rsid w:val="00FF3E38"/>
    <w:rsid w:val="00FF3E3D"/>
    <w:rsid w:val="00FF3F2A"/>
    <w:rsid w:val="00FF3F8F"/>
    <w:rsid w:val="00FF5437"/>
    <w:rsid w:val="00FF6934"/>
    <w:rsid w:val="00FF6A6E"/>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50E810"/>
  <w15:docId w15:val="{68D0AA4A-895F-4083-AD3A-30FC267BC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
    <w:name w:val="HTML Preformatted"/>
    <w:basedOn w:val="a"/>
    <w:link w:val="HTML0"/>
    <w:uiPriority w:val="99"/>
    <w:unhideWhenUsed/>
    <w:rsid w:val="00B147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rsid w:val="00B14730"/>
    <w:rPr>
      <w:rFonts w:ascii="Courier New" w:hAnsi="Courier New" w:cs="Courier New"/>
      <w:lang w:val="en-US" w:eastAsia="en-US" w:bidi="ar-SA"/>
    </w:rPr>
  </w:style>
  <w:style w:type="character" w:customStyle="1" w:styleId="y2iqfc">
    <w:name w:val="y2iqfc"/>
    <w:basedOn w:val="a0"/>
    <w:rsid w:val="0079529B"/>
  </w:style>
  <w:style w:type="character" w:customStyle="1" w:styleId="ezkurwreuab5ozgtqnkl">
    <w:name w:val="ezkurwreuab5ozgtqnkl"/>
    <w:basedOn w:val="a0"/>
    <w:rsid w:val="00857D09"/>
  </w:style>
  <w:style w:type="character" w:styleId="aff8">
    <w:name w:val="Unresolved Mention"/>
    <w:basedOn w:val="a0"/>
    <w:uiPriority w:val="99"/>
    <w:semiHidden/>
    <w:unhideWhenUsed/>
    <w:rsid w:val="00B36AC2"/>
    <w:rPr>
      <w:color w:val="605E5C"/>
      <w:shd w:val="clear" w:color="auto" w:fill="E1DFDD"/>
    </w:rPr>
  </w:style>
  <w:style w:type="character" w:customStyle="1" w:styleId="w">
    <w:name w:val="w"/>
    <w:basedOn w:val="a0"/>
    <w:rsid w:val="00BD76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08713223">
      <w:bodyDiv w:val="1"/>
      <w:marLeft w:val="0"/>
      <w:marRight w:val="0"/>
      <w:marTop w:val="0"/>
      <w:marBottom w:val="0"/>
      <w:divBdr>
        <w:top w:val="none" w:sz="0" w:space="0" w:color="auto"/>
        <w:left w:val="none" w:sz="0" w:space="0" w:color="auto"/>
        <w:bottom w:val="none" w:sz="0" w:space="0" w:color="auto"/>
        <w:right w:val="none" w:sz="0" w:space="0" w:color="auto"/>
      </w:divBdr>
    </w:div>
    <w:div w:id="511146036">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223952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36384532">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ncdc.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FAD4F7-851B-4AFA-A860-AC75F8EBF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2695</TotalTime>
  <Pages>77</Pages>
  <Words>19524</Words>
  <Characters>111289</Characters>
  <Application>Microsoft Office Word</Application>
  <DocSecurity>0</DocSecurity>
  <Lines>927</Lines>
  <Paragraphs>261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130552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1718</cp:revision>
  <cp:lastPrinted>2018-02-16T07:12:00Z</cp:lastPrinted>
  <dcterms:created xsi:type="dcterms:W3CDTF">2019-10-28T07:04:00Z</dcterms:created>
  <dcterms:modified xsi:type="dcterms:W3CDTF">2025-09-29T06:51:00Z</dcterms:modified>
</cp:coreProperties>
</file>